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1D567" w14:textId="77777777" w:rsidR="008726C6" w:rsidRPr="006C11AE" w:rsidRDefault="006C11AE">
      <w:pPr>
        <w:rPr>
          <w:b/>
        </w:rPr>
        <w:pPrChange w:id="0" w:author="Айгуль Талипова" w:date="2024-05-03T23:25:00Z" w16du:dateUtc="2024-05-03T17:25:00Z">
          <w:pPr>
            <w:jc w:val="center"/>
          </w:pPr>
        </w:pPrChange>
      </w:pPr>
      <w:del w:id="1" w:author="Айгуль Талипова" w:date="2024-05-03T23:25:00Z" w16du:dateUtc="2024-05-03T17:25:00Z">
        <w:r w:rsidRPr="006C11AE" w:rsidDel="0016062E">
          <w:rPr>
            <w:b/>
          </w:rPr>
          <w:delText xml:space="preserve">ПРИМЕРНО Е </w:delText>
        </w:r>
      </w:del>
      <w:r w:rsidRPr="006C11AE">
        <w:rPr>
          <w:b/>
        </w:rPr>
        <w:t>КАЛЕНДАРНО-ТЕМАТИЧЕСКОЕ ПЛАНИРОВАНИЕ ПО ПРЕДМЕТУ «БИОЛОГИЯ» ДЛЯ 7 КЛАССА (ВСЕГО 68 ЧАСОВ, В НЕДЕЛЮ 2 ЧАСА)</w:t>
      </w:r>
    </w:p>
    <w:tbl>
      <w:tblPr>
        <w:tblStyle w:val="a6"/>
        <w:tblpPr w:leftFromText="180" w:rightFromText="180" w:horzAnchor="margin" w:tblpY="864"/>
        <w:tblW w:w="14709" w:type="dxa"/>
        <w:tblLayout w:type="fixed"/>
        <w:tblLook w:val="04A0" w:firstRow="1" w:lastRow="0" w:firstColumn="1" w:lastColumn="0" w:noHBand="0" w:noVBand="1"/>
        <w:tblPrChange w:id="2" w:author="Айгуль Талипова" w:date="2024-05-04T00:01:00Z" w16du:dateUtc="2024-05-03T18:01:00Z">
          <w:tblPr>
            <w:tblStyle w:val="a6"/>
            <w:tblpPr w:leftFromText="180" w:rightFromText="180" w:horzAnchor="margin" w:tblpY="864"/>
            <w:tblW w:w="14621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523"/>
        <w:gridCol w:w="39"/>
        <w:gridCol w:w="1531"/>
        <w:gridCol w:w="236"/>
        <w:gridCol w:w="262"/>
        <w:gridCol w:w="236"/>
        <w:gridCol w:w="3774"/>
        <w:gridCol w:w="45"/>
        <w:gridCol w:w="9"/>
        <w:gridCol w:w="98"/>
        <w:gridCol w:w="185"/>
        <w:gridCol w:w="3906"/>
        <w:gridCol w:w="33"/>
        <w:gridCol w:w="9"/>
        <w:gridCol w:w="283"/>
        <w:gridCol w:w="536"/>
        <w:gridCol w:w="25"/>
        <w:gridCol w:w="127"/>
        <w:gridCol w:w="84"/>
        <w:gridCol w:w="152"/>
        <w:gridCol w:w="131"/>
        <w:gridCol w:w="90"/>
        <w:gridCol w:w="146"/>
        <w:gridCol w:w="34"/>
        <w:gridCol w:w="66"/>
        <w:gridCol w:w="20"/>
        <w:gridCol w:w="116"/>
        <w:gridCol w:w="16"/>
        <w:gridCol w:w="20"/>
        <w:gridCol w:w="64"/>
        <w:gridCol w:w="145"/>
        <w:gridCol w:w="27"/>
        <w:gridCol w:w="1741"/>
        <w:tblGridChange w:id="3">
          <w:tblGrid>
            <w:gridCol w:w="523"/>
            <w:gridCol w:w="2"/>
            <w:gridCol w:w="1"/>
            <w:gridCol w:w="36"/>
            <w:gridCol w:w="1379"/>
            <w:gridCol w:w="2"/>
            <w:gridCol w:w="1"/>
            <w:gridCol w:w="149"/>
            <w:gridCol w:w="86"/>
            <w:gridCol w:w="1"/>
            <w:gridCol w:w="411"/>
            <w:gridCol w:w="236"/>
            <w:gridCol w:w="3774"/>
            <w:gridCol w:w="7"/>
            <w:gridCol w:w="3"/>
            <w:gridCol w:w="35"/>
            <w:gridCol w:w="9"/>
            <w:gridCol w:w="1"/>
            <w:gridCol w:w="1"/>
            <w:gridCol w:w="5"/>
            <w:gridCol w:w="276"/>
            <w:gridCol w:w="3906"/>
            <w:gridCol w:w="33"/>
            <w:gridCol w:w="9"/>
            <w:gridCol w:w="2"/>
            <w:gridCol w:w="2"/>
            <w:gridCol w:w="8"/>
            <w:gridCol w:w="271"/>
            <w:gridCol w:w="536"/>
            <w:gridCol w:w="2"/>
            <w:gridCol w:w="2"/>
            <w:gridCol w:w="3"/>
            <w:gridCol w:w="5"/>
            <w:gridCol w:w="5"/>
            <w:gridCol w:w="8"/>
            <w:gridCol w:w="228"/>
            <w:gridCol w:w="266"/>
            <w:gridCol w:w="90"/>
            <w:gridCol w:w="40"/>
            <w:gridCol w:w="106"/>
            <w:gridCol w:w="100"/>
            <w:gridCol w:w="2"/>
            <w:gridCol w:w="2"/>
            <w:gridCol w:w="3"/>
            <w:gridCol w:w="5"/>
            <w:gridCol w:w="5"/>
            <w:gridCol w:w="3"/>
            <w:gridCol w:w="10"/>
            <w:gridCol w:w="106"/>
            <w:gridCol w:w="100"/>
            <w:gridCol w:w="30"/>
            <w:gridCol w:w="115"/>
            <w:gridCol w:w="1230"/>
            <w:gridCol w:w="4"/>
            <w:gridCol w:w="5"/>
            <w:gridCol w:w="2"/>
            <w:gridCol w:w="2"/>
            <w:gridCol w:w="3"/>
            <w:gridCol w:w="5"/>
            <w:gridCol w:w="250"/>
            <w:gridCol w:w="267"/>
          </w:tblGrid>
        </w:tblGridChange>
      </w:tblGrid>
      <w:tr w:rsidR="00BE24BB" w14:paraId="6D1AC766" w14:textId="758CB7C8" w:rsidTr="006C13CC">
        <w:trPr>
          <w:trPrChange w:id="4" w:author="Айгуль Талипова" w:date="2024-05-04T00:01:00Z" w16du:dateUtc="2024-05-03T18:01:00Z">
            <w:trPr>
              <w:gridAfter w:val="0"/>
              <w:wAfter w:w="448" w:type="dxa"/>
            </w:trPr>
          </w:trPrChange>
        </w:trPr>
        <w:tc>
          <w:tcPr>
            <w:tcW w:w="562" w:type="dxa"/>
            <w:gridSpan w:val="2"/>
            <w:hideMark/>
            <w:tcPrChange w:id="5" w:author="Айгуль Талипова" w:date="2024-05-04T00:01:00Z" w16du:dateUtc="2024-05-03T18:01:00Z">
              <w:tcPr>
                <w:tcW w:w="562" w:type="dxa"/>
                <w:gridSpan w:val="4"/>
                <w:hideMark/>
              </w:tcPr>
            </w:tcPrChange>
          </w:tcPr>
          <w:p w14:paraId="367499C6" w14:textId="2DFD2B3F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del w:id="6" w:author="Айгуль Талипова" w:date="2024-05-03T23:49:00Z" w16du:dateUtc="2024-05-03T17:49:00Z">
              <w:r w:rsidRPr="006C11AE" w:rsidDel="004357FA">
                <w:rPr>
                  <w:rFonts w:ascii="Times New Roman" w:eastAsia="MS Minngs" w:hAnsi="Times New Roman"/>
                  <w:b/>
                  <w:sz w:val="24"/>
                  <w:szCs w:val="24"/>
                </w:rPr>
                <w:delText xml:space="preserve">Раздел долгосрочного плана </w:delText>
              </w:r>
            </w:del>
          </w:p>
        </w:tc>
        <w:tc>
          <w:tcPr>
            <w:tcW w:w="1531" w:type="dxa"/>
            <w:tcPrChange w:id="7" w:author="Айгуль Талипова" w:date="2024-05-04T00:01:00Z" w16du:dateUtc="2024-05-03T18:01:00Z">
              <w:tcPr>
                <w:tcW w:w="1379" w:type="dxa"/>
              </w:tcPr>
            </w:tcPrChange>
          </w:tcPr>
          <w:p w14:paraId="08C41ECB" w14:textId="09AD448A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ins w:id="8" w:author="Айгуль Талипова" w:date="2024-05-03T23:49:00Z" w16du:dateUtc="2024-05-03T17:49:00Z">
              <w:r w:rsidRPr="006C11AE">
                <w:rPr>
                  <w:rFonts w:ascii="Times New Roman" w:eastAsia="MS Minngs" w:hAnsi="Times New Roman"/>
                  <w:b/>
                  <w:sz w:val="24"/>
                  <w:szCs w:val="24"/>
                </w:rPr>
                <w:t>Раздел долгосрочного плана</w:t>
              </w:r>
            </w:ins>
          </w:p>
        </w:tc>
        <w:tc>
          <w:tcPr>
            <w:tcW w:w="4562" w:type="dxa"/>
            <w:gridSpan w:val="6"/>
            <w:hideMark/>
            <w:tcPrChange w:id="9" w:author="Айгуль Талипова" w:date="2024-05-04T00:01:00Z" w16du:dateUtc="2024-05-03T18:01:00Z">
              <w:tcPr>
                <w:tcW w:w="4715" w:type="dxa"/>
                <w:gridSpan w:val="12"/>
                <w:hideMark/>
              </w:tcPr>
            </w:tcPrChange>
          </w:tcPr>
          <w:p w14:paraId="323C141A" w14:textId="72141DB2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r w:rsidRPr="006C11AE">
              <w:rPr>
                <w:rFonts w:ascii="Times New Roman" w:eastAsia="MS Minngs" w:hAnsi="Times New Roman"/>
                <w:b/>
                <w:sz w:val="24"/>
                <w:szCs w:val="24"/>
              </w:rPr>
              <w:t xml:space="preserve">Темы </w:t>
            </w:r>
          </w:p>
        </w:tc>
        <w:tc>
          <w:tcPr>
            <w:tcW w:w="4231" w:type="dxa"/>
            <w:gridSpan w:val="5"/>
            <w:hideMark/>
            <w:tcPrChange w:id="10" w:author="Айгуль Талипова" w:date="2024-05-04T00:01:00Z" w16du:dateUtc="2024-05-03T18:01:00Z">
              <w:tcPr>
                <w:tcW w:w="4232" w:type="dxa"/>
                <w:gridSpan w:val="7"/>
                <w:hideMark/>
              </w:tcPr>
            </w:tcPrChange>
          </w:tcPr>
          <w:p w14:paraId="45DBF4C0" w14:textId="77777777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r w:rsidRPr="006C11AE">
              <w:rPr>
                <w:rFonts w:ascii="Times New Roman" w:eastAsia="MS Minngs" w:hAnsi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819" w:type="dxa"/>
            <w:gridSpan w:val="2"/>
            <w:tcPrChange w:id="11" w:author="Айгуль Талипова" w:date="2024-05-04T00:01:00Z" w16du:dateUtc="2024-05-03T18:01:00Z">
              <w:tcPr>
                <w:tcW w:w="819" w:type="dxa"/>
                <w:gridSpan w:val="5"/>
              </w:tcPr>
            </w:tcPrChange>
          </w:tcPr>
          <w:p w14:paraId="22493248" w14:textId="77777777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  <w:r>
              <w:rPr>
                <w:rFonts w:ascii="Times New Roman" w:eastAsia="MS Minngs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855" w:type="dxa"/>
            <w:gridSpan w:val="9"/>
            <w:tcPrChange w:id="12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0E4CD3C2" w14:textId="77777777" w:rsidR="004357FA" w:rsidRPr="006C11AE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</w:p>
        </w:tc>
        <w:tc>
          <w:tcPr>
            <w:tcW w:w="2149" w:type="dxa"/>
            <w:gridSpan w:val="8"/>
            <w:tcPrChange w:id="13" w:author="Айгуль Талипова" w:date="2024-05-04T00:01:00Z" w16du:dateUtc="2024-05-03T18:01:00Z">
              <w:tcPr>
                <w:tcW w:w="1611" w:type="dxa"/>
                <w:gridSpan w:val="12"/>
              </w:tcPr>
            </w:tcPrChange>
          </w:tcPr>
          <w:p w14:paraId="32737C7A" w14:textId="79034A78" w:rsidR="004357FA" w:rsidRDefault="004357FA" w:rsidP="005E19D2">
            <w:pPr>
              <w:jc w:val="center"/>
              <w:rPr>
                <w:rFonts w:ascii="Times New Roman" w:eastAsia="MS Minngs" w:hAnsi="Times New Roman"/>
                <w:b/>
                <w:sz w:val="24"/>
                <w:szCs w:val="24"/>
              </w:rPr>
            </w:pPr>
          </w:p>
        </w:tc>
      </w:tr>
      <w:tr w:rsidR="006C13CC" w:rsidDel="004357FA" w14:paraId="39A9AE23" w14:textId="77777777" w:rsidTr="006C13CC">
        <w:tblPrEx>
          <w:tblPrExChange w:id="14" w:author="Айгуль Талипова" w:date="2024-05-04T00:01:00Z" w16du:dateUtc="2024-05-03T18:01:00Z">
            <w:tblPrEx>
              <w:tblW w:w="14709" w:type="dxa"/>
            </w:tblPrEx>
          </w:tblPrExChange>
        </w:tblPrEx>
        <w:trPr>
          <w:del w:id="15" w:author="Айгуль Талипова" w:date="2024-05-03T23:49:00Z"/>
          <w:trPrChange w:id="16" w:author="Айгуль Талипова" w:date="2024-05-04T00:01:00Z" w16du:dateUtc="2024-05-03T18:01:00Z">
            <w:trPr>
              <w:gridAfter w:val="0"/>
              <w:wAfter w:w="529" w:type="dxa"/>
            </w:trPr>
          </w:trPrChange>
        </w:trPr>
        <w:tc>
          <w:tcPr>
            <w:tcW w:w="562" w:type="dxa"/>
            <w:gridSpan w:val="2"/>
            <w:hideMark/>
            <w:tcPrChange w:id="17" w:author="Айгуль Талипова" w:date="2024-05-04T00:01:00Z" w16du:dateUtc="2024-05-03T18:01:00Z">
              <w:tcPr>
                <w:tcW w:w="562" w:type="dxa"/>
                <w:gridSpan w:val="4"/>
                <w:hideMark/>
              </w:tcPr>
            </w:tcPrChange>
          </w:tcPr>
          <w:p w14:paraId="37608CB1" w14:textId="2EF93FAA" w:rsidR="004357FA" w:rsidRPr="006C11AE" w:rsidDel="004357FA" w:rsidRDefault="004357FA" w:rsidP="005E19D2">
            <w:pPr>
              <w:jc w:val="center"/>
              <w:rPr>
                <w:del w:id="18" w:author="Айгуль Талипова" w:date="2024-05-03T23:49:00Z" w16du:dateUtc="2024-05-03T17:49:00Z"/>
                <w:rFonts w:ascii="Times New Roman" w:eastAsia="MS Minngs" w:hAnsi="Times New Roman"/>
                <w:b/>
                <w:sz w:val="24"/>
                <w:szCs w:val="24"/>
              </w:rPr>
            </w:pPr>
          </w:p>
        </w:tc>
        <w:tc>
          <w:tcPr>
            <w:tcW w:w="11143" w:type="dxa"/>
            <w:gridSpan w:val="14"/>
            <w:tcPrChange w:id="19" w:author="Айгуль Талипова" w:date="2024-05-04T00:01:00Z" w16du:dateUtc="2024-05-03T18:01:00Z">
              <w:tcPr>
                <w:tcW w:w="11143" w:type="dxa"/>
                <w:gridSpan w:val="25"/>
              </w:tcPr>
            </w:tcPrChange>
          </w:tcPr>
          <w:p w14:paraId="1D00DF8D" w14:textId="2B0C39E5" w:rsidR="004357FA" w:rsidRPr="006C11AE" w:rsidDel="004357FA" w:rsidRDefault="004357FA" w:rsidP="005E19D2">
            <w:pPr>
              <w:jc w:val="center"/>
              <w:rPr>
                <w:del w:id="20" w:author="Айгуль Талипова" w:date="2024-05-03T23:49:00Z" w16du:dateUtc="2024-05-03T17:49:00Z"/>
                <w:rFonts w:ascii="Times New Roman" w:eastAsia="MS Minngs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PrChange w:id="21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0E0226DD" w14:textId="0F15D791" w:rsidR="004357FA" w:rsidDel="004357FA" w:rsidRDefault="004357FA" w:rsidP="005E19D2">
            <w:pPr>
              <w:jc w:val="center"/>
              <w:rPr>
                <w:del w:id="22" w:author="Айгуль Талипова" w:date="2024-05-03T23:49:00Z" w16du:dateUtc="2024-05-03T17:4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8"/>
            <w:tcPrChange w:id="23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75CF41C6" w14:textId="53FB9331" w:rsidR="004357FA" w:rsidDel="004357FA" w:rsidRDefault="004357FA" w:rsidP="005E19D2">
            <w:pPr>
              <w:jc w:val="center"/>
              <w:rPr>
                <w:del w:id="24" w:author="Айгуль Талипова" w:date="2024-05-03T23:49:00Z" w16du:dateUtc="2024-05-03T17:49:00Z"/>
                <w:rFonts w:ascii="Times New Roman" w:eastAsia="MS Minngs" w:hAnsi="Times New Roman"/>
                <w:sz w:val="24"/>
                <w:szCs w:val="24"/>
              </w:rPr>
            </w:pPr>
          </w:p>
        </w:tc>
      </w:tr>
      <w:tr w:rsidR="00BE24BB" w14:paraId="277ADD18" w14:textId="77777777" w:rsidTr="006C13CC">
        <w:trPr>
          <w:ins w:id="25" w:author="Айгуль Талипова" w:date="2024-05-03T23:40:00Z"/>
          <w:trPrChange w:id="26" w:author="Айгуль Талипова" w:date="2024-05-04T00:01:00Z" w16du:dateUtc="2024-05-03T18:01:00Z">
            <w:trPr>
              <w:gridAfter w:val="0"/>
              <w:wAfter w:w="434" w:type="dxa"/>
            </w:trPr>
          </w:trPrChange>
        </w:trPr>
        <w:tc>
          <w:tcPr>
            <w:tcW w:w="11705" w:type="dxa"/>
            <w:gridSpan w:val="16"/>
            <w:tcPrChange w:id="27" w:author="Айгуль Талипова" w:date="2024-05-04T00:01:00Z" w16du:dateUtc="2024-05-03T18:01:00Z">
              <w:tcPr>
                <w:tcW w:w="11712" w:type="dxa"/>
                <w:gridSpan w:val="31"/>
              </w:tcPr>
            </w:tcPrChange>
          </w:tcPr>
          <w:p w14:paraId="1B093C71" w14:textId="797BFBBF" w:rsidR="005E19D2" w:rsidRPr="006C11AE" w:rsidRDefault="005E19D2" w:rsidP="005E19D2">
            <w:pPr>
              <w:jc w:val="center"/>
              <w:rPr>
                <w:ins w:id="28" w:author="Айгуль Талипова" w:date="2024-05-03T23:40:00Z" w16du:dateUtc="2024-05-03T17:40:00Z"/>
                <w:rFonts w:ascii="Times New Roman" w:eastAsia="MS Minngs" w:hAnsi="Times New Roman"/>
                <w:b/>
                <w:sz w:val="24"/>
                <w:szCs w:val="24"/>
              </w:rPr>
            </w:pPr>
            <w:ins w:id="29" w:author="Айгуль Талипова" w:date="2024-05-03T23:40:00Z" w16du:dateUtc="2024-05-03T17:40:00Z">
              <w:r w:rsidRPr="006C11AE">
                <w:rPr>
                  <w:rFonts w:ascii="Times New Roman" w:eastAsia="MS Minngs" w:hAnsi="Times New Roman"/>
                  <w:b/>
                  <w:sz w:val="24"/>
                  <w:szCs w:val="24"/>
                </w:rPr>
                <w:t>1-я  четверть</w:t>
              </w:r>
            </w:ins>
          </w:p>
        </w:tc>
        <w:tc>
          <w:tcPr>
            <w:tcW w:w="855" w:type="dxa"/>
            <w:gridSpan w:val="9"/>
            <w:tcPrChange w:id="30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4C606CA7" w14:textId="77777777" w:rsidR="005E19D2" w:rsidRDefault="005E19D2" w:rsidP="005E19D2">
            <w:pPr>
              <w:jc w:val="center"/>
              <w:rPr>
                <w:ins w:id="31" w:author="Айгуль Талипова" w:date="2024-05-03T23:40:00Z" w16du:dateUtc="2024-05-03T17:4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8"/>
            <w:tcPrChange w:id="32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2A3525F3" w14:textId="77777777" w:rsidR="005E19D2" w:rsidRDefault="005E19D2" w:rsidP="005E19D2">
            <w:pPr>
              <w:jc w:val="center"/>
              <w:rPr>
                <w:ins w:id="33" w:author="Айгуль Талипова" w:date="2024-05-03T23:40:00Z" w16du:dateUtc="2024-05-03T17:40:00Z"/>
                <w:rFonts w:ascii="Times New Roman" w:eastAsia="MS Minngs" w:hAnsi="Times New Roman"/>
                <w:sz w:val="24"/>
                <w:szCs w:val="24"/>
              </w:rPr>
            </w:pPr>
          </w:p>
        </w:tc>
      </w:tr>
      <w:tr w:rsidR="008E7D50" w14:paraId="2F90CC17" w14:textId="2B1B3A00" w:rsidTr="00292C56">
        <w:trPr>
          <w:trHeight w:val="993"/>
        </w:trPr>
        <w:tc>
          <w:tcPr>
            <w:tcW w:w="523" w:type="dxa"/>
            <w:hideMark/>
          </w:tcPr>
          <w:p w14:paraId="38BAE031" w14:textId="3EE7F2C5" w:rsidR="008E7D50" w:rsidRPr="005C4B7B" w:rsidRDefault="008E7D50">
            <w:pPr>
              <w:ind w:right="751"/>
              <w:rPr>
                <w:rFonts w:ascii="Times New Roman" w:hAnsi="Times New Roman"/>
                <w:sz w:val="24"/>
                <w:szCs w:val="24"/>
              </w:rPr>
              <w:pPrChange w:id="34" w:author="Айгуль Талипова" w:date="2024-05-03T23:49:00Z" w16du:dateUtc="2024-05-03T17:49:00Z">
                <w:pPr>
                  <w:framePr w:hSpace="180" w:wrap="around" w:hAnchor="margin" w:y="864"/>
                </w:pPr>
              </w:pPrChange>
            </w:pPr>
            <w:ins w:id="35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1-2</w:t>
              </w:r>
            </w:ins>
            <w:del w:id="36" w:author="Айгуль Талипова" w:date="2024-05-03T23:40:00Z" w16du:dateUtc="2024-05-03T17:40:00Z">
              <w:r w:rsidRPr="005C4B7B" w:rsidDel="005E19D2">
                <w:rPr>
                  <w:rFonts w:ascii="Times New Roman" w:hAnsi="Times New Roman"/>
                  <w:sz w:val="24"/>
                  <w:szCs w:val="24"/>
                </w:rPr>
                <w:delText xml:space="preserve">Экосистемы </w:delText>
              </w:r>
            </w:del>
          </w:p>
        </w:tc>
        <w:tc>
          <w:tcPr>
            <w:tcW w:w="1570" w:type="dxa"/>
            <w:gridSpan w:val="2"/>
            <w:vMerge w:val="restart"/>
          </w:tcPr>
          <w:p w14:paraId="53475D03" w14:textId="1C8016A5" w:rsidR="008E7D50" w:rsidRPr="005C4B7B" w:rsidRDefault="008E7D50" w:rsidP="005E1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ins w:id="37" w:author="Айгуль Талипова" w:date="2024-05-03T23:40:00Z" w16du:dateUtc="2024-05-03T17:40:00Z">
              <w:r w:rsidRPr="005C4B7B">
                <w:rPr>
                  <w:rFonts w:ascii="Times New Roman" w:hAnsi="Times New Roman"/>
                  <w:sz w:val="24"/>
                  <w:szCs w:val="24"/>
                </w:rPr>
                <w:t xml:space="preserve">Экосистемы </w:t>
              </w:r>
            </w:ins>
            <w:del w:id="38" w:author="Айгуль Талипова" w:date="2024-05-03T23:40:00Z" w16du:dateUtc="2024-05-03T17:40:00Z">
              <w:r w:rsidRPr="006C11AE" w:rsidDel="005E19D2">
                <w:rPr>
                  <w:rFonts w:ascii="Times New Roman" w:eastAsia="MS Minngs" w:hAnsi="Times New Roman"/>
                  <w:b/>
                  <w:sz w:val="24"/>
                  <w:szCs w:val="24"/>
                </w:rPr>
                <w:delText>1-я  четверть</w:delText>
              </w:r>
            </w:del>
          </w:p>
        </w:tc>
        <w:tc>
          <w:tcPr>
            <w:tcW w:w="4562" w:type="dxa"/>
            <w:gridSpan w:val="6"/>
            <w:hideMark/>
          </w:tcPr>
          <w:p w14:paraId="74378EB7" w14:textId="6D4A37B0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Экологические факторы среды: абиотические (температура, </w:t>
            </w:r>
            <w:r>
              <w:rPr>
                <w:rFonts w:ascii="Times New Roman" w:hAnsi="Times New Roman"/>
                <w:sz w:val="24"/>
                <w:szCs w:val="24"/>
              </w:rPr>
              <w:t>свет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, рН, влажность), биотические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микроорганизмы, животные, растения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126AF74C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«Исследование местной экосистемы (на примере школьного участка)».</w:t>
            </w:r>
          </w:p>
        </w:tc>
        <w:tc>
          <w:tcPr>
            <w:tcW w:w="4231" w:type="dxa"/>
            <w:gridSpan w:val="5"/>
            <w:hideMark/>
          </w:tcPr>
          <w:p w14:paraId="2C9DD8FB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влияние факторов окружающей среды местной экосистемы на жизнедеятельность и распространение живых организмов </w:t>
            </w:r>
          </w:p>
        </w:tc>
        <w:tc>
          <w:tcPr>
            <w:tcW w:w="819" w:type="dxa"/>
            <w:gridSpan w:val="2"/>
          </w:tcPr>
          <w:p w14:paraId="3E99DBC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9"/>
          </w:tcPr>
          <w:p w14:paraId="411ACEE2" w14:textId="77777777" w:rsidR="008E7D50" w:rsidRDefault="008E7D50" w:rsidP="005E19D2">
            <w:pPr>
              <w:rPr>
                <w:ins w:id="39" w:author="Айгуль Талипова" w:date="2024-05-03T23:43:00Z" w16du:dateUtc="2024-05-03T17:43:00Z"/>
                <w:rFonts w:ascii="Times New Roman" w:hAnsi="Times New Roman"/>
                <w:sz w:val="24"/>
                <w:szCs w:val="24"/>
              </w:rPr>
            </w:pPr>
            <w:ins w:id="40" w:author="Айгуль Талипова" w:date="2024-05-03T23:42:00Z" w16du:dateUtc="2024-05-03T17:42:00Z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0</w:t>
              </w:r>
            </w:ins>
            <w:ins w:id="41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6.09</w:t>
              </w:r>
            </w:ins>
          </w:p>
          <w:p w14:paraId="0BD726DB" w14:textId="222D95CD" w:rsidR="008E7D50" w:rsidRPr="005E19D2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2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07.09</w:t>
              </w:r>
            </w:ins>
          </w:p>
        </w:tc>
        <w:tc>
          <w:tcPr>
            <w:tcW w:w="2149" w:type="dxa"/>
            <w:gridSpan w:val="8"/>
          </w:tcPr>
          <w:p w14:paraId="4E8CC939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7AA0DF0B" w14:textId="0A106488" w:rsidTr="00292C56">
        <w:tc>
          <w:tcPr>
            <w:tcW w:w="523" w:type="dxa"/>
            <w:hideMark/>
          </w:tcPr>
          <w:p w14:paraId="60F258AF" w14:textId="26CB67BC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3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</w:p>
        </w:tc>
        <w:tc>
          <w:tcPr>
            <w:tcW w:w="1570" w:type="dxa"/>
            <w:gridSpan w:val="2"/>
            <w:vMerge/>
          </w:tcPr>
          <w:p w14:paraId="03F3A359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4C41129B" w14:textId="763FAD98" w:rsidR="008E7D50" w:rsidRPr="00215D87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Пищевые цепи и пищевые сети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7773A6C3" w14:textId="77777777" w:rsidR="008E7D50" w:rsidRPr="000211EA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«Построение пищевых цепей и сетей».</w:t>
            </w:r>
          </w:p>
        </w:tc>
        <w:tc>
          <w:tcPr>
            <w:tcW w:w="4231" w:type="dxa"/>
            <w:gridSpan w:val="5"/>
            <w:hideMark/>
          </w:tcPr>
          <w:p w14:paraId="2AD17A9B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природные пищевые цепи,</w:t>
            </w:r>
          </w:p>
          <w:p w14:paraId="41595836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7.3.1.3 составлять пищевые цепи и пищевые сети</w:t>
            </w:r>
          </w:p>
        </w:tc>
        <w:tc>
          <w:tcPr>
            <w:tcW w:w="819" w:type="dxa"/>
            <w:gridSpan w:val="2"/>
          </w:tcPr>
          <w:p w14:paraId="1B99E989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del w:id="44" w:author="Assel Zhakibayeva" w:date="2017-09-07T09:17:00Z">
              <w:r w:rsidDel="0012053F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45" w:author="Assel Zhakibayeva" w:date="2017-09-07T09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5" w:type="dxa"/>
            <w:gridSpan w:val="9"/>
          </w:tcPr>
          <w:p w14:paraId="5B304615" w14:textId="6BAFD1D9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6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13.09</w:t>
              </w:r>
            </w:ins>
          </w:p>
        </w:tc>
        <w:tc>
          <w:tcPr>
            <w:tcW w:w="2149" w:type="dxa"/>
            <w:gridSpan w:val="8"/>
          </w:tcPr>
          <w:p w14:paraId="31ED5A3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7300454E" w14:textId="79AA111E" w:rsidTr="00292C56">
        <w:tc>
          <w:tcPr>
            <w:tcW w:w="523" w:type="dxa"/>
            <w:hideMark/>
          </w:tcPr>
          <w:p w14:paraId="0899A4A2" w14:textId="3732728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7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570" w:type="dxa"/>
            <w:gridSpan w:val="2"/>
            <w:vMerge/>
          </w:tcPr>
          <w:p w14:paraId="1C611FED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094D833E" w14:textId="75ECE6DA" w:rsidR="008E7D50" w:rsidRPr="00B21A4F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Экологические сукцессии: первичная и вторичная сукцессия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Смена экосистем.</w:t>
            </w:r>
          </w:p>
        </w:tc>
        <w:tc>
          <w:tcPr>
            <w:tcW w:w="4231" w:type="dxa"/>
            <w:gridSpan w:val="5"/>
            <w:hideMark/>
          </w:tcPr>
          <w:p w14:paraId="7DB09153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процесс экологических сукцессий</w:t>
            </w:r>
          </w:p>
        </w:tc>
        <w:tc>
          <w:tcPr>
            <w:tcW w:w="819" w:type="dxa"/>
            <w:gridSpan w:val="2"/>
          </w:tcPr>
          <w:p w14:paraId="79C41901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42226892" w14:textId="798DC225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8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14.09</w:t>
              </w:r>
            </w:ins>
          </w:p>
        </w:tc>
        <w:tc>
          <w:tcPr>
            <w:tcW w:w="2149" w:type="dxa"/>
            <w:gridSpan w:val="8"/>
          </w:tcPr>
          <w:p w14:paraId="0C5FADC1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2592F452" w14:textId="4D997059" w:rsidTr="00292C56">
        <w:trPr>
          <w:trHeight w:val="1387"/>
        </w:trPr>
        <w:tc>
          <w:tcPr>
            <w:tcW w:w="523" w:type="dxa"/>
            <w:hideMark/>
          </w:tcPr>
          <w:p w14:paraId="6C6FAA9C" w14:textId="6E8691A8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49" w:author="Айгуль Талипова" w:date="2024-05-04T00:16:00Z" w16du:dateUtc="2024-05-03T18:16:00Z">
              <w:r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01E3731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12F10475" w14:textId="5AC99199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Человек как часть экосистемы</w:t>
            </w:r>
            <w:r>
              <w:rPr>
                <w:rFonts w:ascii="Times New Roman" w:hAnsi="Times New Roman"/>
                <w:sz w:val="24"/>
                <w:szCs w:val="24"/>
              </w:rPr>
              <w:t>. Антропогенный фактор.</w:t>
            </w:r>
          </w:p>
          <w:p w14:paraId="4344B1A1" w14:textId="77777777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Негативное в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лияние деятельности человека на экосистему </w:t>
            </w:r>
          </w:p>
        </w:tc>
        <w:tc>
          <w:tcPr>
            <w:tcW w:w="4231" w:type="dxa"/>
            <w:gridSpan w:val="5"/>
            <w:hideMark/>
          </w:tcPr>
          <w:p w14:paraId="3D5F3F03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взаимодействие человека и экосистемы </w:t>
            </w:r>
          </w:p>
          <w:p w14:paraId="0A01218C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приводить примеры отраслей человеческой деятельности,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негативно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влияющих на экосистемы</w:t>
            </w:r>
          </w:p>
        </w:tc>
        <w:tc>
          <w:tcPr>
            <w:tcW w:w="819" w:type="dxa"/>
            <w:gridSpan w:val="2"/>
          </w:tcPr>
          <w:p w14:paraId="6870A7F6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4E879BC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7E85414D" w14:textId="644F551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50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20.09</w:t>
              </w:r>
            </w:ins>
          </w:p>
        </w:tc>
        <w:tc>
          <w:tcPr>
            <w:tcW w:w="2149" w:type="dxa"/>
            <w:gridSpan w:val="8"/>
          </w:tcPr>
          <w:p w14:paraId="1277D8C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592BE149" w14:textId="1AC33676" w:rsidTr="00292C56">
        <w:trPr>
          <w:trHeight w:val="1656"/>
        </w:trPr>
        <w:tc>
          <w:tcPr>
            <w:tcW w:w="523" w:type="dxa"/>
            <w:hideMark/>
          </w:tcPr>
          <w:p w14:paraId="11B3AB29" w14:textId="4D20CD10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51" w:author="Айгуль Талипова" w:date="2024-05-04T00:16:00Z" w16du:dateUtc="2024-05-03T18:16:00Z">
              <w:r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ins w:id="52" w:author="Айгуль Талипова" w:date="2024-05-04T00:46:00Z" w16du:dateUtc="2024-05-03T18:46:00Z">
              <w:r w:rsidR="00AB374B">
                <w:rPr>
                  <w:rFonts w:ascii="Times New Roman" w:hAnsi="Times New Roman"/>
                  <w:sz w:val="24"/>
                  <w:szCs w:val="24"/>
                </w:rPr>
                <w:t>-7</w:t>
              </w:r>
            </w:ins>
          </w:p>
        </w:tc>
        <w:tc>
          <w:tcPr>
            <w:tcW w:w="1570" w:type="dxa"/>
            <w:gridSpan w:val="2"/>
            <w:vMerge/>
          </w:tcPr>
          <w:p w14:paraId="639A7C2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34B9EE4E" w14:textId="71123C26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охраняемые территории Казахстана.</w:t>
            </w:r>
          </w:p>
          <w:p w14:paraId="5BF7F8D5" w14:textId="77777777" w:rsidR="008E7D50" w:rsidRPr="005A5256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Особо охраняемые территории региона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  <w:p w14:paraId="5311DCB1" w14:textId="3776D34E" w:rsidR="008E7D50" w:rsidRPr="005A5256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книга Республики Казахстан. Животные и растения местного региона, занесенные в Красную книгу Казахстана</w:t>
            </w:r>
            <w:ins w:id="53" w:author="Айгуль Талипова" w:date="2024-05-03T23:44:00Z" w16du:dateUtc="2024-05-03T17:44:00Z">
              <w:r>
                <w:rPr>
                  <w:rFonts w:ascii="Times New Roman" w:hAnsi="Times New Roman"/>
                  <w:sz w:val="24"/>
                  <w:szCs w:val="24"/>
                </w:rPr>
                <w:t>.СОР№ 1</w:t>
              </w:r>
            </w:ins>
          </w:p>
        </w:tc>
        <w:tc>
          <w:tcPr>
            <w:tcW w:w="4231" w:type="dxa"/>
            <w:gridSpan w:val="5"/>
            <w:hideMark/>
          </w:tcPr>
          <w:p w14:paraId="6F4C5FEB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животный и растительный мир особо охраняемых природных территорий Казахстана</w:t>
            </w:r>
          </w:p>
          <w:p w14:paraId="6008B09B" w14:textId="604ECCD5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7.3.2.4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приводить примеры животных и растений местного региона, занесенных в </w:t>
            </w:r>
          </w:p>
        </w:tc>
        <w:tc>
          <w:tcPr>
            <w:tcW w:w="819" w:type="dxa"/>
            <w:gridSpan w:val="2"/>
          </w:tcPr>
          <w:p w14:paraId="486C1C6D" w14:textId="32897381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54" w:author="Айгуль Талипова" w:date="2024-05-04T00:46:00Z" w16du:dateUtc="2024-05-03T18:46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55" w:author="Айгуль Талипова" w:date="2024-05-04T00:46:00Z" w16du:dateUtc="2024-05-03T18:46:00Z">
              <w:r w:rsidR="008E7D50" w:rsidDel="00AB374B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  <w:p w14:paraId="768B4D9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696C9FF0" w14:textId="77777777" w:rsidR="008E7D50" w:rsidRDefault="008E7D50" w:rsidP="005E19D2">
            <w:pPr>
              <w:rPr>
                <w:ins w:id="56" w:author="Айгуль Талипова" w:date="2024-05-04T00:46:00Z" w16du:dateUtc="2024-05-03T18:46:00Z"/>
                <w:rFonts w:ascii="Times New Roman" w:hAnsi="Times New Roman"/>
                <w:sz w:val="24"/>
                <w:szCs w:val="24"/>
              </w:rPr>
            </w:pPr>
            <w:ins w:id="57" w:author="Айгуль Талипова" w:date="2024-05-03T23:43:00Z" w16du:dateUtc="2024-05-03T17:43:00Z">
              <w:r>
                <w:rPr>
                  <w:rFonts w:ascii="Times New Roman" w:hAnsi="Times New Roman"/>
                  <w:sz w:val="24"/>
                  <w:szCs w:val="24"/>
                </w:rPr>
                <w:t>21.09</w:t>
              </w:r>
            </w:ins>
          </w:p>
          <w:p w14:paraId="56B73153" w14:textId="14710C85" w:rsidR="00AB374B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58" w:author="Айгуль Талипова" w:date="2024-05-04T00:46:00Z" w16du:dateUtc="2024-05-03T18:46:00Z">
              <w:r>
                <w:rPr>
                  <w:rFonts w:ascii="Times New Roman" w:hAnsi="Times New Roman"/>
                  <w:sz w:val="24"/>
                  <w:szCs w:val="24"/>
                </w:rPr>
                <w:t>21.09</w:t>
              </w:r>
            </w:ins>
          </w:p>
        </w:tc>
        <w:tc>
          <w:tcPr>
            <w:tcW w:w="2149" w:type="dxa"/>
            <w:gridSpan w:val="8"/>
          </w:tcPr>
          <w:p w14:paraId="4E0D183F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2B6CBB84" w14:textId="6767F862" w:rsidTr="0044269C">
        <w:tc>
          <w:tcPr>
            <w:tcW w:w="523" w:type="dxa"/>
            <w:hideMark/>
          </w:tcPr>
          <w:p w14:paraId="036E821E" w14:textId="0C8F5859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59" w:author="Айгуль Талипова" w:date="2024-05-04T00:46:00Z" w16du:dateUtc="2024-05-03T18:46:00Z">
              <w:r>
                <w:rPr>
                  <w:rFonts w:ascii="Times New Roman" w:eastAsia="MS Minngs" w:hAnsi="Times New Roman"/>
                  <w:sz w:val="24"/>
                  <w:szCs w:val="24"/>
                </w:rPr>
                <w:lastRenderedPageBreak/>
                <w:t>8</w:t>
              </w:r>
            </w:ins>
            <w:del w:id="60" w:author="Айгуль Талипова" w:date="2024-05-03T23:50:00Z" w16du:dateUtc="2024-05-03T17:50:00Z">
              <w:r w:rsidR="008E7D50" w:rsidDel="004357FA">
                <w:rPr>
                  <w:rFonts w:ascii="Times New Roman" w:eastAsia="MS Minngs" w:hAnsi="Times New Roman"/>
                  <w:sz w:val="24"/>
                  <w:szCs w:val="24"/>
                </w:rPr>
                <w:delText>Классификация живых организмов</w:delText>
              </w:r>
            </w:del>
          </w:p>
        </w:tc>
        <w:tc>
          <w:tcPr>
            <w:tcW w:w="1570" w:type="dxa"/>
            <w:gridSpan w:val="2"/>
            <w:vMerge w:val="restart"/>
          </w:tcPr>
          <w:p w14:paraId="06C2585E" w14:textId="2F34269D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61" w:author="Айгуль Талипова" w:date="2024-05-03T23:50:00Z" w16du:dateUtc="2024-05-03T17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Классификация живых организмов</w:t>
              </w:r>
            </w:ins>
            <w:del w:id="62" w:author="Айгуль Талипова" w:date="2024-05-04T00:16:00Z" w16du:dateUtc="2024-05-03T18:16:00Z">
              <w:r w:rsidDel="008E7D50">
                <w:rPr>
                  <w:rFonts w:ascii="Times New Roman" w:hAnsi="Times New Roman"/>
                  <w:sz w:val="24"/>
                  <w:szCs w:val="24"/>
                </w:rPr>
                <w:delText>Красную книгу Казахстана</w:delText>
              </w:r>
            </w:del>
          </w:p>
        </w:tc>
        <w:tc>
          <w:tcPr>
            <w:tcW w:w="4562" w:type="dxa"/>
            <w:gridSpan w:val="6"/>
            <w:hideMark/>
          </w:tcPr>
          <w:p w14:paraId="41826F26" w14:textId="31CFAA3B" w:rsidR="008E7D50" w:rsidRPr="00B21A4F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Общая характеристика пяти царств живых организмов: прокариоты, протисты, грибы, растения, животные.</w:t>
            </w:r>
          </w:p>
          <w:p w14:paraId="43EECBC3" w14:textId="77777777" w:rsidR="008E7D50" w:rsidRPr="00B21A4F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Основные систематические группы растений и животных: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Царства, Типы, Отделы, Классы.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Значение классификации растений и животных. </w:t>
            </w:r>
          </w:p>
        </w:tc>
        <w:tc>
          <w:tcPr>
            <w:tcW w:w="4231" w:type="dxa"/>
            <w:gridSpan w:val="5"/>
            <w:hideMark/>
          </w:tcPr>
          <w:p w14:paraId="3B0BD23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систематики,</w:t>
            </w:r>
          </w:p>
          <w:p w14:paraId="4F8BF0FA" w14:textId="77777777" w:rsidR="008E7D50" w:rsidRDefault="008E7D50" w:rsidP="005E19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систематическое положение живых организмов</w:t>
            </w:r>
          </w:p>
        </w:tc>
        <w:tc>
          <w:tcPr>
            <w:tcW w:w="819" w:type="dxa"/>
            <w:gridSpan w:val="2"/>
          </w:tcPr>
          <w:p w14:paraId="46A889BA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AB8756B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17D6356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58AF6F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4F2351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0ACD25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9"/>
          </w:tcPr>
          <w:p w14:paraId="5B7F6FE3" w14:textId="23916D88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63" w:author="Айгуль Талипова" w:date="2024-05-03T23:44:00Z" w16du:dateUtc="2024-05-03T17:44:00Z">
              <w:r>
                <w:rPr>
                  <w:rFonts w:ascii="Times New Roman" w:hAnsi="Times New Roman"/>
                  <w:sz w:val="24"/>
                  <w:szCs w:val="24"/>
                </w:rPr>
                <w:t>27.09</w:t>
              </w:r>
            </w:ins>
          </w:p>
        </w:tc>
        <w:tc>
          <w:tcPr>
            <w:tcW w:w="2149" w:type="dxa"/>
            <w:gridSpan w:val="8"/>
          </w:tcPr>
          <w:p w14:paraId="1AB0BD17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27F95913" w14:textId="0952EE01" w:rsidTr="0044269C">
        <w:tc>
          <w:tcPr>
            <w:tcW w:w="523" w:type="dxa"/>
            <w:hideMark/>
          </w:tcPr>
          <w:p w14:paraId="05627DD7" w14:textId="1487DC71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64" w:author="Айгуль Талипова" w:date="2024-05-04T00:46:00Z" w16du:dateUtc="2024-05-03T18:46:00Z">
              <w:r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vMerge/>
          </w:tcPr>
          <w:p w14:paraId="5F0DD25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2E824E24" w14:textId="7F2C3C2F" w:rsidR="008E7D50" w:rsidRPr="00B21A4F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Особенности внешнего строения беспозвоночных и позвоночных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  <w:gridSpan w:val="5"/>
            <w:hideMark/>
          </w:tcPr>
          <w:p w14:paraId="57FC74EC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отличительные признаки беспозвоночных и позвоночных животных,</w:t>
            </w:r>
          </w:p>
        </w:tc>
        <w:tc>
          <w:tcPr>
            <w:tcW w:w="819" w:type="dxa"/>
            <w:gridSpan w:val="2"/>
          </w:tcPr>
          <w:p w14:paraId="0B1E6445" w14:textId="77777777" w:rsidR="008E7D50" w:rsidRPr="007E69E6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del w:id="65" w:author="Assel Zhakibayeva" w:date="2017-09-07T12:26:00Z">
              <w:r w:rsidDel="00C2040C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  <w:ins w:id="66" w:author="Assel Zhakibayeva" w:date="2017-09-07T12:26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5" w:type="dxa"/>
            <w:gridSpan w:val="9"/>
          </w:tcPr>
          <w:p w14:paraId="050B7082" w14:textId="63A077AE" w:rsidR="008E7D50" w:rsidRPr="007E69E6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ins w:id="67" w:author="Айгуль Талипова" w:date="2024-05-03T23:44:00Z" w16du:dateUtc="2024-05-03T17:44:00Z"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>28.09</w:t>
              </w:r>
            </w:ins>
          </w:p>
        </w:tc>
        <w:tc>
          <w:tcPr>
            <w:tcW w:w="2149" w:type="dxa"/>
            <w:gridSpan w:val="8"/>
          </w:tcPr>
          <w:p w14:paraId="4D815D40" w14:textId="77777777" w:rsidR="008E7D50" w:rsidRPr="007E69E6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E7D50" w14:paraId="79502848" w14:textId="76E345A0" w:rsidTr="0044269C">
        <w:tc>
          <w:tcPr>
            <w:tcW w:w="523" w:type="dxa"/>
            <w:hideMark/>
          </w:tcPr>
          <w:p w14:paraId="23DAF59C" w14:textId="323D17F8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68" w:author="Айгуль Талипова" w:date="2024-05-04T00:46:00Z" w16du:dateUtc="2024-05-03T18:46:00Z">
              <w:r>
                <w:rPr>
                  <w:rFonts w:ascii="Times New Roman" w:hAnsi="Times New Roman"/>
                  <w:sz w:val="24"/>
                  <w:szCs w:val="24"/>
                </w:rPr>
                <w:t>10</w:t>
              </w:r>
            </w:ins>
          </w:p>
        </w:tc>
        <w:tc>
          <w:tcPr>
            <w:tcW w:w="1570" w:type="dxa"/>
            <w:gridSpan w:val="2"/>
            <w:vMerge/>
          </w:tcPr>
          <w:p w14:paraId="0F0BEA77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</w:tcPr>
          <w:p w14:paraId="220D34FF" w14:textId="4CF8718B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Дихотомический метод.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дихотомических ключей.</w:t>
            </w:r>
            <w:ins w:id="69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СОР№2</w:t>
              </w:r>
            </w:ins>
          </w:p>
          <w:p w14:paraId="6FB6CD83" w14:textId="77777777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31" w:type="dxa"/>
            <w:gridSpan w:val="5"/>
            <w:hideMark/>
          </w:tcPr>
          <w:p w14:paraId="52F7013E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простые дихотомические ключи к определённым организмам</w:t>
            </w:r>
          </w:p>
        </w:tc>
        <w:tc>
          <w:tcPr>
            <w:tcW w:w="819" w:type="dxa"/>
            <w:gridSpan w:val="2"/>
          </w:tcPr>
          <w:p w14:paraId="68F77BAA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65C4E11A" w14:textId="5DB1AA3E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70" w:author="Айгуль Талипова" w:date="2024-05-03T23:44:00Z" w16du:dateUtc="2024-05-03T17:44:00Z">
              <w:r>
                <w:rPr>
                  <w:rFonts w:ascii="Times New Roman" w:hAnsi="Times New Roman"/>
                  <w:sz w:val="24"/>
                  <w:szCs w:val="24"/>
                </w:rPr>
                <w:t>04.10</w:t>
              </w:r>
            </w:ins>
          </w:p>
        </w:tc>
        <w:tc>
          <w:tcPr>
            <w:tcW w:w="2149" w:type="dxa"/>
            <w:gridSpan w:val="8"/>
          </w:tcPr>
          <w:p w14:paraId="07F3021D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40800FB0" w14:textId="10A4D719" w:rsidTr="00ED6EC5">
        <w:tc>
          <w:tcPr>
            <w:tcW w:w="523" w:type="dxa"/>
            <w:hideMark/>
          </w:tcPr>
          <w:p w14:paraId="13265835" w14:textId="5EC0D172" w:rsidR="008E7D50" w:rsidDel="004357FA" w:rsidRDefault="008E7D50" w:rsidP="005E19D2">
            <w:pPr>
              <w:rPr>
                <w:del w:id="71" w:author="Айгуль Талипова" w:date="2024-05-03T23:51:00Z" w16du:dateUtc="2024-05-03T17:51:00Z"/>
                <w:rFonts w:ascii="Times New Roman" w:hAnsi="Times New Roman"/>
                <w:sz w:val="24"/>
                <w:szCs w:val="24"/>
                <w:lang w:val="kk-KZ"/>
              </w:rPr>
            </w:pPr>
            <w:del w:id="72" w:author="Айгуль Талипова" w:date="2024-05-03T23:51:00Z" w16du:dateUtc="2024-05-03T17:51:00Z">
              <w:r w:rsidDel="004357FA">
                <w:rPr>
                  <w:rFonts w:ascii="Times New Roman" w:hAnsi="Times New Roman"/>
                  <w:sz w:val="24"/>
                  <w:szCs w:val="24"/>
                </w:rPr>
                <w:delText>Клеточная биология</w:delText>
              </w:r>
            </w:del>
          </w:p>
          <w:p w14:paraId="41129B15" w14:textId="154F7938" w:rsidR="008E7D50" w:rsidDel="004357FA" w:rsidRDefault="008E7D50" w:rsidP="005E19D2">
            <w:pPr>
              <w:rPr>
                <w:del w:id="73" w:author="Айгуль Талипова" w:date="2024-05-03T23:51:00Z" w16du:dateUtc="2024-05-03T17:51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del w:id="74" w:author="Айгуль Талипова" w:date="2024-05-03T23:51:00Z" w16du:dateUtc="2024-05-03T17:51:00Z">
              <w:r w:rsidDel="004357FA">
                <w:rPr>
                  <w:rFonts w:ascii="Times New Roman" w:eastAsia="MS Minngs" w:hAnsi="Times New Roman"/>
                  <w:sz w:val="24"/>
                  <w:szCs w:val="24"/>
                </w:rPr>
                <w:delText>Вода и органические вещества</w:delText>
              </w:r>
            </w:del>
          </w:p>
          <w:p w14:paraId="01D44674" w14:textId="208B43C8" w:rsidR="008E7D50" w:rsidRDefault="008E7D50" w:rsidP="004357FA">
            <w:pPr>
              <w:rPr>
                <w:rFonts w:ascii="Times New Roman" w:hAnsi="Times New Roman"/>
                <w:sz w:val="24"/>
                <w:szCs w:val="24"/>
              </w:rPr>
            </w:pPr>
            <w:ins w:id="75" w:author="Айгуль Талипова" w:date="2024-05-04T00:16:00Z" w16du:dateUtc="2024-05-03T18:16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76" w:author="Айгуль Талипова" w:date="2024-05-04T00:46:00Z" w16du:dateUtc="2024-05-03T18:46:00Z">
              <w:r w:rsidR="00AB374B"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24EA1729" w14:textId="77777777" w:rsidR="008E7D50" w:rsidRDefault="008E7D50" w:rsidP="004357FA">
            <w:pPr>
              <w:rPr>
                <w:ins w:id="77" w:author="Айгуль Талипова" w:date="2024-05-03T23:51:00Z" w16du:dateUtc="2024-05-03T17:51:00Z"/>
                <w:rFonts w:ascii="Times New Roman" w:hAnsi="Times New Roman"/>
                <w:sz w:val="24"/>
                <w:szCs w:val="24"/>
                <w:lang w:val="kk-KZ"/>
              </w:rPr>
            </w:pPr>
            <w:ins w:id="78" w:author="Айгуль Талипова" w:date="2024-05-03T23:51:00Z" w16du:dateUtc="2024-05-03T17:51:00Z">
              <w:r>
                <w:rPr>
                  <w:rFonts w:ascii="Times New Roman" w:hAnsi="Times New Roman"/>
                  <w:sz w:val="24"/>
                  <w:szCs w:val="24"/>
                </w:rPr>
                <w:t>Клеточная биология</w:t>
              </w:r>
            </w:ins>
          </w:p>
          <w:p w14:paraId="4387541D" w14:textId="77777777" w:rsidR="008E7D50" w:rsidRDefault="008E7D50" w:rsidP="004357FA">
            <w:pPr>
              <w:rPr>
                <w:ins w:id="79" w:author="Айгуль Талипова" w:date="2024-05-03T23:51:00Z" w16du:dateUtc="2024-05-03T17:51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ins w:id="80" w:author="Айгуль Талипова" w:date="2024-05-03T23:51:00Z" w16du:dateUtc="2024-05-03T17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Вода и органические вещества</w:t>
              </w:r>
            </w:ins>
          </w:p>
          <w:p w14:paraId="77BACA6F" w14:textId="77777777" w:rsidR="008E7D50" w:rsidRPr="004357FA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  <w:rPrChange w:id="81" w:author="Айгуль Талипова" w:date="2024-05-03T23:51:00Z" w16du:dateUtc="2024-05-03T17:51:00Z">
                  <w:rPr>
                    <w:rFonts w:ascii="Times New Roman" w:hAnsi="Times New Roman"/>
                    <w:sz w:val="24"/>
                    <w:szCs w:val="24"/>
                  </w:rPr>
                </w:rPrChange>
              </w:rPr>
            </w:pPr>
          </w:p>
        </w:tc>
        <w:tc>
          <w:tcPr>
            <w:tcW w:w="4562" w:type="dxa"/>
            <w:gridSpan w:val="6"/>
            <w:hideMark/>
          </w:tcPr>
          <w:p w14:paraId="479F911A" w14:textId="536C2B02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Понятия: «клетка», «ткань», «орган», система органов».</w:t>
            </w:r>
          </w:p>
          <w:p w14:paraId="4F8E7ECB" w14:textId="77777777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растительной и животной клетки. Органоиды, видимые под световым микроскопом: пластиды, вакуоль, ядро, цитоплазма, клеточная мембрана, клеточная стенка </w:t>
            </w:r>
          </w:p>
        </w:tc>
        <w:tc>
          <w:tcPr>
            <w:tcW w:w="4231" w:type="dxa"/>
            <w:gridSpan w:val="5"/>
            <w:hideMark/>
          </w:tcPr>
          <w:p w14:paraId="28A31541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понятия «клетка», «ткань», «органы», «системы органов»,</w:t>
            </w:r>
          </w:p>
          <w:p w14:paraId="13731A7C" w14:textId="56FD23AE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различать растительную и </w:t>
            </w:r>
            <w:ins w:id="82" w:author="Айгуль Талипова" w:date="2024-05-03T23:47:00Z" w16du:dateUtc="2024-05-03T17:47:00Z">
              <w:r>
                <w:rPr>
                  <w:rFonts w:ascii="Times New Roman" w:hAnsi="Times New Roman"/>
                  <w:sz w:val="24"/>
                  <w:szCs w:val="24"/>
                </w:rPr>
                <w:t>животную клетку</w:t>
              </w:r>
            </w:ins>
          </w:p>
        </w:tc>
        <w:tc>
          <w:tcPr>
            <w:tcW w:w="819" w:type="dxa"/>
            <w:gridSpan w:val="2"/>
          </w:tcPr>
          <w:p w14:paraId="41CBBF8B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64224534" w14:textId="79F2DD91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83" w:author="Айгуль Талипова" w:date="2024-05-03T23:44:00Z" w16du:dateUtc="2024-05-03T17:44:00Z">
              <w:r>
                <w:rPr>
                  <w:rFonts w:ascii="Times New Roman" w:hAnsi="Times New Roman"/>
                  <w:sz w:val="24"/>
                  <w:szCs w:val="24"/>
                </w:rPr>
                <w:t>05.10</w:t>
              </w:r>
            </w:ins>
          </w:p>
        </w:tc>
        <w:tc>
          <w:tcPr>
            <w:tcW w:w="2149" w:type="dxa"/>
            <w:gridSpan w:val="8"/>
          </w:tcPr>
          <w:p w14:paraId="1EDC9547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27724727" w14:textId="0F578B4E" w:rsidTr="00ED6EC5">
        <w:tc>
          <w:tcPr>
            <w:tcW w:w="523" w:type="dxa"/>
            <w:hideMark/>
          </w:tcPr>
          <w:p w14:paraId="0BE6A4C3" w14:textId="5E4A2FFD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84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85" w:author="Айгуль Талипова" w:date="2024-05-04T00:46:00Z" w16du:dateUtc="2024-05-03T18:46:00Z">
              <w:r w:rsidR="00AB374B">
                <w:rPr>
                  <w:rFonts w:ascii="Times New Roman" w:hAnsi="Times New Roman"/>
                  <w:sz w:val="24"/>
                  <w:szCs w:val="24"/>
                </w:rPr>
                <w:t>2-13</w:t>
              </w:r>
            </w:ins>
          </w:p>
        </w:tc>
        <w:tc>
          <w:tcPr>
            <w:tcW w:w="1570" w:type="dxa"/>
            <w:gridSpan w:val="2"/>
            <w:vMerge/>
          </w:tcPr>
          <w:p w14:paraId="47AF51F3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2A4B8DCE" w14:textId="4647B31E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Свойства воды: поверхностное натяжение,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движение воды, растворимость,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температура кипения и плавления, теплоемкость. Биологическое значение воды и ее роль в качестве растворителя, в поддержании и регулировании температуры. </w:t>
            </w:r>
            <w:r w:rsidRPr="00BD1D66"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свойств и значения воды для живых организмов».</w:t>
            </w:r>
          </w:p>
          <w:p w14:paraId="2F8BDDD2" w14:textId="77777777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Значение микро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-(цинк,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железо,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селен, фтор,)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и макроэлементов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магний,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кальций, калий, фосфор) для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lastRenderedPageBreak/>
              <w:t>жизн</w:t>
            </w:r>
            <w:r>
              <w:rPr>
                <w:rFonts w:ascii="Times New Roman" w:hAnsi="Times New Roman"/>
                <w:sz w:val="24"/>
                <w:szCs w:val="24"/>
              </w:rPr>
              <w:t>едеятельности организмов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  <w:gridSpan w:val="5"/>
          </w:tcPr>
          <w:p w14:paraId="16E61662" w14:textId="77777777" w:rsidR="008E7D50" w:rsidRDefault="008E7D50" w:rsidP="005E19D2">
            <w:pPr>
              <w:rPr>
                <w:ins w:id="86" w:author="Айгуль Талипова" w:date="2024-05-03T23:47:00Z" w16du:dateUtc="2024-05-03T17:47:00Z"/>
                <w:rFonts w:ascii="Times New Roman" w:hAnsi="Times New Roman"/>
                <w:sz w:val="24"/>
                <w:szCs w:val="24"/>
              </w:rPr>
            </w:pPr>
            <w:ins w:id="87" w:author="Айгуль Талипова" w:date="2024-05-03T23:47:00Z" w16du:dateUtc="2024-05-03T17:47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7.4.1.1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свойства и значение воды для живых организмов,</w:t>
              </w:r>
            </w:ins>
          </w:p>
          <w:p w14:paraId="66023039" w14:textId="13F574F0" w:rsidR="008E7D50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ins w:id="88" w:author="Айгуль Талипова" w:date="2024-05-03T23:47:00Z" w16du:dateUtc="2024-05-03T17:47:00Z">
              <w:r>
                <w:rPr>
                  <w:rFonts w:ascii="Times New Roman" w:hAnsi="Times New Roman"/>
                  <w:sz w:val="24"/>
                  <w:szCs w:val="24"/>
                </w:rPr>
                <w:t>7.4.1.2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роль микро- и макроэлементов в жизнедеятельности организмов</w:t>
              </w:r>
            </w:ins>
          </w:p>
        </w:tc>
        <w:tc>
          <w:tcPr>
            <w:tcW w:w="819" w:type="dxa"/>
            <w:gridSpan w:val="2"/>
          </w:tcPr>
          <w:p w14:paraId="23C98DCB" w14:textId="1042C57F" w:rsidR="008E7D50" w:rsidDel="005E19D2" w:rsidRDefault="008E7D50" w:rsidP="005E19D2">
            <w:pPr>
              <w:rPr>
                <w:del w:id="89" w:author="Айгуль Талипова" w:date="2024-05-03T23:47:00Z" w16du:dateUtc="2024-05-03T17:47:00Z"/>
                <w:rFonts w:ascii="Times New Roman" w:hAnsi="Times New Roman"/>
                <w:sz w:val="24"/>
                <w:szCs w:val="24"/>
              </w:rPr>
            </w:pPr>
            <w:del w:id="90" w:author="Айгуль Талипова" w:date="2024-05-03T23:47:00Z" w16du:dateUtc="2024-05-03T17:47:00Z">
              <w:r w:rsidDel="005E19D2">
                <w:rPr>
                  <w:rFonts w:ascii="Times New Roman" w:hAnsi="Times New Roman"/>
                  <w:sz w:val="24"/>
                  <w:szCs w:val="24"/>
                </w:rPr>
                <w:delText>7.4.1.1</w:delText>
              </w:r>
              <w:r w:rsidDel="005E19D2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5E19D2">
                <w:rPr>
                  <w:rFonts w:ascii="Times New Roman" w:hAnsi="Times New Roman"/>
                  <w:sz w:val="24"/>
                  <w:szCs w:val="24"/>
                </w:rPr>
                <w:delText xml:space="preserve"> описывать свойства и значение воды для живых организмов,</w:delText>
              </w:r>
            </w:del>
          </w:p>
          <w:p w14:paraId="065169AF" w14:textId="4331F424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91" w:author="Айгуль Талипова" w:date="2024-05-04T00:47:00Z" w16du:dateUtc="2024-05-03T18:47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92" w:author="Айгуль Талипова" w:date="2024-05-03T23:47:00Z" w16du:dateUtc="2024-05-03T17:47:00Z">
              <w:r w:rsidR="008E7D50" w:rsidDel="005E19D2">
                <w:rPr>
                  <w:rFonts w:ascii="Times New Roman" w:hAnsi="Times New Roman"/>
                  <w:sz w:val="24"/>
                  <w:szCs w:val="24"/>
                </w:rPr>
                <w:delText>7.4.1.2</w:delText>
              </w:r>
              <w:r w:rsidR="008E7D50" w:rsidDel="005E19D2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R="008E7D50" w:rsidDel="005E19D2">
                <w:rPr>
                  <w:rFonts w:ascii="Times New Roman" w:hAnsi="Times New Roman"/>
                  <w:sz w:val="24"/>
                  <w:szCs w:val="24"/>
                </w:rPr>
                <w:delText xml:space="preserve"> описывать роль микро- и макроэлементов в жизнедеятельности организмов</w:delText>
              </w:r>
            </w:del>
          </w:p>
        </w:tc>
        <w:tc>
          <w:tcPr>
            <w:tcW w:w="855" w:type="dxa"/>
            <w:gridSpan w:val="9"/>
          </w:tcPr>
          <w:p w14:paraId="1BC4B736" w14:textId="77777777" w:rsidR="008E7D50" w:rsidRDefault="008E7D50" w:rsidP="005E19D2">
            <w:pPr>
              <w:rPr>
                <w:ins w:id="93" w:author="Айгуль Талипова" w:date="2024-05-04T00:47:00Z" w16du:dateUtc="2024-05-03T18:47:00Z"/>
                <w:rFonts w:ascii="Times New Roman" w:hAnsi="Times New Roman"/>
                <w:sz w:val="24"/>
                <w:szCs w:val="24"/>
              </w:rPr>
            </w:pPr>
            <w:ins w:id="94" w:author="Айгуль Талипова" w:date="2024-05-04T00:14:00Z" w16du:dateUtc="2024-05-03T18:14:00Z">
              <w:r>
                <w:rPr>
                  <w:rFonts w:ascii="Times New Roman" w:hAnsi="Times New Roman"/>
                  <w:sz w:val="24"/>
                  <w:szCs w:val="24"/>
                </w:rPr>
                <w:t>11.10</w:t>
              </w:r>
            </w:ins>
            <w:del w:id="95" w:author="Айгуль Талипова" w:date="2024-05-03T23:54:00Z" w16du:dateUtc="2024-05-03T17:54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  <w:p w14:paraId="7EFC0859" w14:textId="1F79AAB0" w:rsidR="00AB374B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96" w:author="Айгуль Талипова" w:date="2024-05-04T00:47:00Z" w16du:dateUtc="2024-05-03T18:47:00Z">
              <w:r>
                <w:rPr>
                  <w:rFonts w:ascii="Times New Roman" w:hAnsi="Times New Roman"/>
                  <w:sz w:val="24"/>
                  <w:szCs w:val="24"/>
                </w:rPr>
                <w:t>11.10</w:t>
              </w:r>
            </w:ins>
          </w:p>
        </w:tc>
        <w:tc>
          <w:tcPr>
            <w:tcW w:w="2149" w:type="dxa"/>
            <w:gridSpan w:val="8"/>
          </w:tcPr>
          <w:p w14:paraId="2C87DFE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59CE04FA" w14:textId="73A4FC46" w:rsidTr="00ED6EC5">
        <w:tc>
          <w:tcPr>
            <w:tcW w:w="523" w:type="dxa"/>
            <w:hideMark/>
          </w:tcPr>
          <w:p w14:paraId="66207C1B" w14:textId="7F410A14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97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98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ins w:id="99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-1</w:t>
              </w:r>
            </w:ins>
            <w:ins w:id="100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7F7EA5AF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074608F4" w14:textId="6F432F68" w:rsidR="008E7D50" w:rsidRPr="00E407C6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Органические вещества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белки, жиры, углеводы в продуктах питания. </w:t>
            </w:r>
          </w:p>
          <w:p w14:paraId="24D236C2" w14:textId="243DFA95" w:rsidR="008E7D50" w:rsidRPr="00B21A4F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Лабораторная работа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Исследование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наличи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углеводов, белков, жиров в продуктах питания </w:t>
            </w:r>
            <w:ins w:id="101" w:author="Айгуль Талипова" w:date="2024-05-04T00:14:00Z" w16du:dateUtc="2024-05-03T18:14:00Z">
              <w:r>
                <w:rPr>
                  <w:rFonts w:ascii="Times New Roman" w:hAnsi="Times New Roman"/>
                  <w:sz w:val="24"/>
                  <w:szCs w:val="24"/>
                </w:rPr>
                <w:t>СОР№3</w:t>
              </w:r>
            </w:ins>
          </w:p>
        </w:tc>
        <w:tc>
          <w:tcPr>
            <w:tcW w:w="4231" w:type="dxa"/>
            <w:gridSpan w:val="5"/>
          </w:tcPr>
          <w:p w14:paraId="67BDEE5C" w14:textId="22F9269B" w:rsidR="008E7D50" w:rsidRPr="00B21A4F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02" w:author="Айгуль Талипова" w:date="2024-05-03T23:47:00Z" w16du:dateUtc="2024-05-03T17:47:00Z">
              <w:r>
                <w:rPr>
                  <w:rFonts w:ascii="Times New Roman" w:hAnsi="Times New Roman"/>
                  <w:sz w:val="24"/>
                  <w:szCs w:val="24"/>
                </w:rPr>
                <w:t>7.4.1.3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доказывать наличие углеводов, белков, жиров в продуктах питания</w:t>
              </w:r>
            </w:ins>
            <w:del w:id="103" w:author="Айгуль Талипова" w:date="2024-05-03T23:47:00Z" w16du:dateUtc="2024-05-03T17:47:00Z">
              <w:r w:rsidDel="007A62B9">
                <w:rPr>
                  <w:rFonts w:ascii="Times New Roman" w:hAnsi="Times New Roman"/>
                  <w:sz w:val="24"/>
                  <w:szCs w:val="24"/>
                </w:rPr>
                <w:delText xml:space="preserve">животную клетки </w:delText>
              </w:r>
            </w:del>
          </w:p>
        </w:tc>
        <w:tc>
          <w:tcPr>
            <w:tcW w:w="819" w:type="dxa"/>
            <w:gridSpan w:val="2"/>
          </w:tcPr>
          <w:p w14:paraId="2F8B7A35" w14:textId="64D64244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04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105" w:author="Айгуль Талипова" w:date="2024-05-03T23:47:00Z" w16du:dateUtc="2024-05-03T17:47:00Z">
              <w:r w:rsidDel="005E19D2">
                <w:rPr>
                  <w:rFonts w:ascii="Times New Roman" w:hAnsi="Times New Roman"/>
                  <w:sz w:val="24"/>
                  <w:szCs w:val="24"/>
                </w:rPr>
                <w:delText>7.4.1.3</w:delText>
              </w:r>
              <w:r w:rsidDel="005E19D2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5E19D2">
                <w:rPr>
                  <w:rFonts w:ascii="Times New Roman" w:hAnsi="Times New Roman"/>
                  <w:sz w:val="24"/>
                  <w:szCs w:val="24"/>
                </w:rPr>
                <w:delText xml:space="preserve"> доказывать наличие углеводов, белков, жиров в продуктах питания</w:delText>
              </w:r>
            </w:del>
          </w:p>
        </w:tc>
        <w:tc>
          <w:tcPr>
            <w:tcW w:w="855" w:type="dxa"/>
            <w:gridSpan w:val="9"/>
          </w:tcPr>
          <w:p w14:paraId="3C7A4F6A" w14:textId="77777777" w:rsidR="008E7D50" w:rsidRDefault="008E7D50" w:rsidP="005E19D2">
            <w:pPr>
              <w:rPr>
                <w:ins w:id="106" w:author="Айгуль Талипова" w:date="2024-05-04T00:15:00Z" w16du:dateUtc="2024-05-03T18:15:00Z"/>
                <w:rFonts w:ascii="Times New Roman" w:hAnsi="Times New Roman"/>
                <w:sz w:val="24"/>
                <w:szCs w:val="24"/>
              </w:rPr>
            </w:pPr>
            <w:ins w:id="107" w:author="Айгуль Талипова" w:date="2024-05-04T00:14:00Z" w16du:dateUtc="2024-05-03T18:14:00Z">
              <w:r>
                <w:rPr>
                  <w:rFonts w:ascii="Times New Roman" w:hAnsi="Times New Roman"/>
                  <w:sz w:val="24"/>
                  <w:szCs w:val="24"/>
                </w:rPr>
                <w:t>12.10</w:t>
              </w:r>
            </w:ins>
            <w:del w:id="108" w:author="Айгуль Талипова" w:date="2024-05-03T23:54:00Z" w16du:dateUtc="2024-05-03T17:54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  <w:p w14:paraId="0D0D0FEF" w14:textId="1041B062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09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2149" w:type="dxa"/>
            <w:gridSpan w:val="8"/>
          </w:tcPr>
          <w:p w14:paraId="1B6F107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67674A95" w14:textId="0ED6F1E8" w:rsidTr="00ED6EC5">
        <w:tc>
          <w:tcPr>
            <w:tcW w:w="523" w:type="dxa"/>
            <w:hideMark/>
          </w:tcPr>
          <w:p w14:paraId="4FA1DB96" w14:textId="69E6189F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10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111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</w:p>
        </w:tc>
        <w:tc>
          <w:tcPr>
            <w:tcW w:w="1570" w:type="dxa"/>
            <w:gridSpan w:val="2"/>
            <w:vMerge/>
          </w:tcPr>
          <w:p w14:paraId="6252479E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0F71F17F" w14:textId="22DBB8EE" w:rsidR="008E7D50" w:rsidRPr="00B21A4F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Дефицит - макроэлементов (азот, калий, фосфор) у растений. Удобрения: органические и минеральные (азотные, калийные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фосфорные). </w:t>
            </w:r>
          </w:p>
        </w:tc>
        <w:tc>
          <w:tcPr>
            <w:tcW w:w="4231" w:type="dxa"/>
            <w:gridSpan w:val="5"/>
          </w:tcPr>
          <w:p w14:paraId="1DFE9F52" w14:textId="4B4AC6B9" w:rsidR="008E7D50" w:rsidRPr="00B21A4F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12" w:author="Айгуль Талипова" w:date="2024-05-03T23:47:00Z" w16du:dateUtc="2024-05-03T17:47:00Z">
              <w:r>
                <w:rPr>
                  <w:rFonts w:ascii="Times New Roman" w:hAnsi="Times New Roman"/>
                  <w:sz w:val="24"/>
                  <w:szCs w:val="24"/>
                </w:rPr>
                <w:t>7.4.1.4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изучать значение азота, калия и фосфора в минеральных удобрениях для растений</w:t>
              </w:r>
            </w:ins>
          </w:p>
        </w:tc>
        <w:tc>
          <w:tcPr>
            <w:tcW w:w="819" w:type="dxa"/>
            <w:gridSpan w:val="2"/>
          </w:tcPr>
          <w:p w14:paraId="214A4D1C" w14:textId="6C59FAEE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13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del w:id="114" w:author="Айгуль Талипова" w:date="2024-05-03T23:47:00Z" w16du:dateUtc="2024-05-03T17:47:00Z">
              <w:r w:rsidDel="005E19D2">
                <w:rPr>
                  <w:rFonts w:ascii="Times New Roman" w:hAnsi="Times New Roman"/>
                  <w:sz w:val="24"/>
                  <w:szCs w:val="24"/>
                </w:rPr>
                <w:delText>7.4.1.4</w:delText>
              </w:r>
              <w:r w:rsidDel="005E19D2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5E19D2">
                <w:rPr>
                  <w:rFonts w:ascii="Times New Roman" w:hAnsi="Times New Roman"/>
                  <w:sz w:val="24"/>
                  <w:szCs w:val="24"/>
                </w:rPr>
                <w:delText xml:space="preserve"> изучать значение азота, калия и фосфора в минеральных удобрениях для растений</w:delText>
              </w:r>
            </w:del>
          </w:p>
        </w:tc>
        <w:tc>
          <w:tcPr>
            <w:tcW w:w="855" w:type="dxa"/>
            <w:gridSpan w:val="9"/>
          </w:tcPr>
          <w:p w14:paraId="1E2F1FEB" w14:textId="01C99292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15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19.10</w:t>
              </w:r>
            </w:ins>
            <w:del w:id="116" w:author="Айгуль Талипова" w:date="2024-05-03T23:54:00Z" w16du:dateUtc="2024-05-03T17:54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149" w:type="dxa"/>
            <w:gridSpan w:val="8"/>
          </w:tcPr>
          <w:p w14:paraId="670B1ADC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4BB" w14:paraId="478F3026" w14:textId="77777777" w:rsidTr="006C13CC">
        <w:trPr>
          <w:ins w:id="117" w:author="Айгуль Талипова" w:date="2024-05-03T23:51:00Z"/>
          <w:trPrChange w:id="118" w:author="Айгуль Талипова" w:date="2024-05-04T00:01:00Z" w16du:dateUtc="2024-05-03T18:01:00Z">
            <w:trPr>
              <w:gridAfter w:val="0"/>
              <w:wAfter w:w="443" w:type="dxa"/>
            </w:trPr>
          </w:trPrChange>
        </w:trPr>
        <w:tc>
          <w:tcPr>
            <w:tcW w:w="523" w:type="dxa"/>
            <w:tcPrChange w:id="119" w:author="Айгуль Талипова" w:date="2024-05-04T00:01:00Z" w16du:dateUtc="2024-05-03T18:01:00Z">
              <w:tcPr>
                <w:tcW w:w="524" w:type="dxa"/>
              </w:tcPr>
            </w:tcPrChange>
          </w:tcPr>
          <w:p w14:paraId="46E28666" w14:textId="77777777" w:rsidR="004357FA" w:rsidRDefault="004357FA" w:rsidP="005E19D2">
            <w:pPr>
              <w:rPr>
                <w:ins w:id="120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121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7B4AE45F" w14:textId="77777777" w:rsidR="004357FA" w:rsidRDefault="004357FA" w:rsidP="005E19D2">
            <w:pPr>
              <w:rPr>
                <w:ins w:id="122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tcPrChange w:id="123" w:author="Айгуль Талипова" w:date="2024-05-04T00:01:00Z" w16du:dateUtc="2024-05-03T18:01:00Z">
              <w:tcPr>
                <w:tcW w:w="4717" w:type="dxa"/>
                <w:gridSpan w:val="14"/>
              </w:tcPr>
            </w:tcPrChange>
          </w:tcPr>
          <w:p w14:paraId="0328113E" w14:textId="6E341AC4" w:rsidR="004357FA" w:rsidRPr="00110F8E" w:rsidRDefault="004357FA" w:rsidP="005E19D2">
            <w:pPr>
              <w:ind w:left="33"/>
              <w:rPr>
                <w:ins w:id="124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  <w:ins w:id="125" w:author="Айгуль Талипова" w:date="2024-05-03T23:51:00Z" w16du:dateUtc="2024-05-03T17:51:00Z">
              <w:r>
                <w:rPr>
                  <w:rFonts w:ascii="Times New Roman" w:hAnsi="Times New Roman"/>
                  <w:sz w:val="24"/>
                  <w:szCs w:val="24"/>
                </w:rPr>
                <w:t>СОЧ</w:t>
              </w:r>
              <w:r w:rsidR="00110F8E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 1</w:t>
              </w:r>
              <w:r w:rsidR="00110F8E">
                <w:rPr>
                  <w:rFonts w:ascii="Times New Roman" w:hAnsi="Times New Roman"/>
                  <w:sz w:val="24"/>
                  <w:szCs w:val="24"/>
                </w:rPr>
                <w:t>четверть</w:t>
              </w:r>
            </w:ins>
          </w:p>
        </w:tc>
        <w:tc>
          <w:tcPr>
            <w:tcW w:w="4231" w:type="dxa"/>
            <w:gridSpan w:val="5"/>
            <w:tcPrChange w:id="126" w:author="Айгуль Талипова" w:date="2024-05-04T00:01:00Z" w16du:dateUtc="2024-05-03T18:01:00Z">
              <w:tcPr>
                <w:tcW w:w="4234" w:type="dxa"/>
                <w:gridSpan w:val="7"/>
              </w:tcPr>
            </w:tcPrChange>
          </w:tcPr>
          <w:p w14:paraId="332A2D66" w14:textId="77777777" w:rsidR="004357FA" w:rsidRDefault="004357FA" w:rsidP="005E19D2">
            <w:pPr>
              <w:rPr>
                <w:ins w:id="127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PrChange w:id="128" w:author="Айгуль Талипова" w:date="2024-05-04T00:01:00Z" w16du:dateUtc="2024-05-03T18:01:00Z">
              <w:tcPr>
                <w:tcW w:w="819" w:type="dxa"/>
                <w:gridSpan w:val="5"/>
              </w:tcPr>
            </w:tcPrChange>
          </w:tcPr>
          <w:p w14:paraId="741C6C88" w14:textId="77777777" w:rsidR="004357FA" w:rsidDel="005E19D2" w:rsidRDefault="004357FA" w:rsidP="005E19D2">
            <w:pPr>
              <w:rPr>
                <w:ins w:id="129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PrChange w:id="130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017CA362" w14:textId="3D73828C" w:rsidR="004357FA" w:rsidRDefault="008E7D50" w:rsidP="005E19D2">
            <w:pPr>
              <w:rPr>
                <w:ins w:id="131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  <w:ins w:id="132" w:author="Айгуль Талипова" w:date="2024-05-04T00:15:00Z" w16du:dateUtc="2024-05-03T18:15:00Z">
              <w:r>
                <w:rPr>
                  <w:rFonts w:ascii="Times New Roman" w:hAnsi="Times New Roman"/>
                  <w:sz w:val="24"/>
                  <w:szCs w:val="24"/>
                </w:rPr>
                <w:t>26.10</w:t>
              </w:r>
            </w:ins>
          </w:p>
        </w:tc>
        <w:tc>
          <w:tcPr>
            <w:tcW w:w="2149" w:type="dxa"/>
            <w:gridSpan w:val="8"/>
            <w:tcPrChange w:id="133" w:author="Айгуль Талипова" w:date="2024-05-04T00:01:00Z" w16du:dateUtc="2024-05-03T18:01:00Z">
              <w:tcPr>
                <w:tcW w:w="1611" w:type="dxa"/>
                <w:gridSpan w:val="11"/>
              </w:tcPr>
            </w:tcPrChange>
          </w:tcPr>
          <w:p w14:paraId="25949163" w14:textId="77777777" w:rsidR="004357FA" w:rsidRDefault="004357FA" w:rsidP="005E19D2">
            <w:pPr>
              <w:rPr>
                <w:ins w:id="134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</w:tr>
      <w:tr w:rsidR="006C13CC" w14:paraId="3E5F382F" w14:textId="77777777" w:rsidTr="006C13CC">
        <w:tblPrEx>
          <w:tblPrExChange w:id="135" w:author="Айгуль Талипова" w:date="2024-05-04T00:01:00Z" w16du:dateUtc="2024-05-03T18:01:00Z">
            <w:tblPrEx>
              <w:tblW w:w="14709" w:type="dxa"/>
            </w:tblPrEx>
          </w:tblPrExChange>
        </w:tblPrEx>
        <w:trPr>
          <w:ins w:id="136" w:author="Айгуль Талипова" w:date="2024-05-03T23:52:00Z"/>
          <w:trPrChange w:id="137" w:author="Айгуль Талипова" w:date="2024-05-04T00:01:00Z" w16du:dateUtc="2024-05-03T18:01:00Z">
            <w:trPr>
              <w:gridAfter w:val="0"/>
              <w:wAfter w:w="538" w:type="dxa"/>
            </w:trPr>
          </w:trPrChange>
        </w:trPr>
        <w:tc>
          <w:tcPr>
            <w:tcW w:w="14709" w:type="dxa"/>
            <w:gridSpan w:val="33"/>
            <w:tcPrChange w:id="138" w:author="Айгуль Талипова" w:date="2024-05-04T00:01:00Z" w16du:dateUtc="2024-05-03T18:01:00Z">
              <w:tcPr>
                <w:tcW w:w="14171" w:type="dxa"/>
                <w:gridSpan w:val="53"/>
              </w:tcPr>
            </w:tcPrChange>
          </w:tcPr>
          <w:p w14:paraId="7EFB63BD" w14:textId="3D9B75AA" w:rsidR="00110F8E" w:rsidRDefault="00110F8E" w:rsidP="005E19D2">
            <w:pPr>
              <w:rPr>
                <w:ins w:id="139" w:author="Айгуль Талипова" w:date="2024-05-03T23:52:00Z" w16du:dateUtc="2024-05-03T17:52:00Z"/>
                <w:rFonts w:ascii="Times New Roman" w:hAnsi="Times New Roman"/>
                <w:sz w:val="24"/>
                <w:szCs w:val="24"/>
              </w:rPr>
            </w:pPr>
            <w:ins w:id="140" w:author="Айгуль Талипова" w:date="2024-05-03T23:52:00Z" w16du:dateUtc="2024-05-03T17:52:00Z">
              <w:r>
                <w:rPr>
                  <w:rFonts w:ascii="Times New Roman" w:hAnsi="Times New Roman"/>
                  <w:sz w:val="24"/>
                  <w:szCs w:val="24"/>
                </w:rPr>
                <w:t xml:space="preserve">2 четверть </w:t>
              </w:r>
            </w:ins>
          </w:p>
        </w:tc>
      </w:tr>
      <w:tr w:rsidR="00BE24BB" w:rsidDel="00110F8E" w14:paraId="1840CD2B" w14:textId="77777777" w:rsidTr="006C13CC">
        <w:trPr>
          <w:del w:id="141" w:author="Айгуль Талипова" w:date="2024-05-03T23:51:00Z"/>
          <w:trPrChange w:id="142" w:author="Айгуль Талипова" w:date="2024-05-04T00:01:00Z" w16du:dateUtc="2024-05-03T18:01:00Z">
            <w:trPr>
              <w:gridAfter w:val="0"/>
              <w:wAfter w:w="429" w:type="dxa"/>
            </w:trPr>
          </w:trPrChange>
        </w:trPr>
        <w:tc>
          <w:tcPr>
            <w:tcW w:w="11705" w:type="dxa"/>
            <w:gridSpan w:val="16"/>
            <w:tcPrChange w:id="143" w:author="Айгуль Талипова" w:date="2024-05-04T00:01:00Z" w16du:dateUtc="2024-05-03T18:01:00Z">
              <w:tcPr>
                <w:tcW w:w="11717" w:type="dxa"/>
                <w:gridSpan w:val="32"/>
              </w:tcPr>
            </w:tcPrChange>
          </w:tcPr>
          <w:p w14:paraId="00A51AD6" w14:textId="71E22E01" w:rsidR="005E19D2" w:rsidRPr="006C11AE" w:rsidDel="00110F8E" w:rsidRDefault="005E19D2" w:rsidP="005E19D2">
            <w:pPr>
              <w:rPr>
                <w:del w:id="144" w:author="Айгуль Талипова" w:date="2024-05-03T23:51:00Z" w16du:dateUtc="2024-05-03T17:51:00Z"/>
                <w:rFonts w:ascii="Times New Roman" w:hAnsi="Times New Roman"/>
                <w:b/>
                <w:sz w:val="24"/>
                <w:szCs w:val="24"/>
              </w:rPr>
            </w:pPr>
            <w:del w:id="145" w:author="Айгуль Талипова" w:date="2024-05-03T23:51:00Z" w16du:dateUtc="2024-05-03T17:51:00Z">
              <w:r w:rsidRPr="006C11AE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Внутреннее с</w:delText>
              </w:r>
            </w:del>
            <w:ins w:id="146" w:author="Assel Zhakibayeva" w:date="2017-09-07T09:41:00Z">
              <w:del w:id="147" w:author="Айгуль Талипова" w:date="2024-05-03T23:51:00Z" w16du:dateUtc="2024-05-03T17:51:00Z">
                <w:r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>С</w:delText>
                </w:r>
              </w:del>
            </w:ins>
            <w:del w:id="148" w:author="Айгуль Талипова" w:date="2024-05-03T23:51:00Z" w16du:dateUtc="2024-05-03T17:51:00Z">
              <w:r w:rsidRPr="006C11AE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уммативное оценивание</w:delText>
              </w:r>
            </w:del>
            <w:ins w:id="149" w:author="Assel Zhakibayeva" w:date="2017-09-07T09:41:00Z">
              <w:del w:id="150" w:author="Айгуль Талипова" w:date="2024-05-03T23:51:00Z" w16du:dateUtc="2024-05-03T17:51:00Z">
                <w:r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 xml:space="preserve"> за четверть</w:delText>
                </w:r>
              </w:del>
            </w:ins>
          </w:p>
        </w:tc>
        <w:tc>
          <w:tcPr>
            <w:tcW w:w="855" w:type="dxa"/>
            <w:gridSpan w:val="9"/>
            <w:tcPrChange w:id="151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59033C03" w14:textId="174B0431" w:rsidR="005E19D2" w:rsidDel="00110F8E" w:rsidRDefault="005E19D2" w:rsidP="005E19D2">
            <w:pPr>
              <w:rPr>
                <w:del w:id="152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  <w:del w:id="153" w:author="Айгуль Талипова" w:date="2024-05-03T23:51:00Z" w16du:dateUtc="2024-05-03T17:51:00Z">
              <w:r w:rsidDel="00110F8E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149" w:type="dxa"/>
            <w:gridSpan w:val="8"/>
            <w:tcPrChange w:id="154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49E088F1" w14:textId="33EC8ECA" w:rsidR="005E19D2" w:rsidDel="00110F8E" w:rsidRDefault="005E19D2" w:rsidP="005E19D2">
            <w:pPr>
              <w:rPr>
                <w:del w:id="155" w:author="Айгуль Талипова" w:date="2024-05-03T23:51:00Z" w16du:dateUtc="2024-05-03T17:51:00Z"/>
                <w:rFonts w:ascii="Times New Roman" w:hAnsi="Times New Roman"/>
                <w:sz w:val="24"/>
                <w:szCs w:val="24"/>
              </w:rPr>
            </w:pPr>
          </w:p>
        </w:tc>
      </w:tr>
      <w:tr w:rsidR="00BE24BB" w:rsidDel="004357FA" w14:paraId="5B46701D" w14:textId="77777777" w:rsidTr="006C13CC">
        <w:trPr>
          <w:del w:id="156" w:author="Айгуль Талипова" w:date="2024-05-03T23:51:00Z"/>
          <w:trPrChange w:id="157" w:author="Айгуль Талипова" w:date="2024-05-04T00:01:00Z" w16du:dateUtc="2024-05-03T18:01:00Z">
            <w:trPr>
              <w:gridAfter w:val="0"/>
              <w:wAfter w:w="429" w:type="dxa"/>
            </w:trPr>
          </w:trPrChange>
        </w:trPr>
        <w:tc>
          <w:tcPr>
            <w:tcW w:w="11705" w:type="dxa"/>
            <w:gridSpan w:val="16"/>
            <w:tcPrChange w:id="158" w:author="Айгуль Талипова" w:date="2024-05-04T00:01:00Z" w16du:dateUtc="2024-05-03T18:01:00Z">
              <w:tcPr>
                <w:tcW w:w="11717" w:type="dxa"/>
                <w:gridSpan w:val="32"/>
              </w:tcPr>
            </w:tcPrChange>
          </w:tcPr>
          <w:p w14:paraId="7581C44E" w14:textId="5F27812B" w:rsidR="005E19D2" w:rsidRPr="006C11AE" w:rsidDel="004357FA" w:rsidRDefault="005E19D2" w:rsidP="005E19D2">
            <w:pPr>
              <w:rPr>
                <w:del w:id="159" w:author="Айгуль Талипова" w:date="2024-05-03T23:51:00Z" w16du:dateUtc="2024-05-03T17:51:00Z"/>
                <w:rFonts w:ascii="Times New Roman" w:hAnsi="Times New Roman"/>
                <w:b/>
                <w:sz w:val="24"/>
                <w:szCs w:val="24"/>
              </w:rPr>
            </w:pPr>
            <w:del w:id="160" w:author="Айгуль Талипова" w:date="2024-05-03T23:51:00Z" w16du:dateUtc="2024-05-03T17:51:00Z">
              <w:r w:rsidRPr="006C11AE" w:rsidDel="004357FA">
                <w:rPr>
                  <w:rFonts w:ascii="Times New Roman" w:hAnsi="Times New Roman"/>
                  <w:b/>
                  <w:sz w:val="24"/>
                  <w:szCs w:val="24"/>
                </w:rPr>
                <w:delText>Всего за четверть</w:delText>
              </w:r>
            </w:del>
          </w:p>
        </w:tc>
        <w:tc>
          <w:tcPr>
            <w:tcW w:w="855" w:type="dxa"/>
            <w:gridSpan w:val="9"/>
            <w:tcPrChange w:id="161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0E54E90A" w14:textId="09A00FE2" w:rsidR="005E19D2" w:rsidRPr="006C11AE" w:rsidDel="004357FA" w:rsidRDefault="005E19D2" w:rsidP="005E19D2">
            <w:pPr>
              <w:rPr>
                <w:del w:id="162" w:author="Айгуль Талипова" w:date="2024-05-03T23:51:00Z" w16du:dateUtc="2024-05-03T17:51:00Z"/>
                <w:rFonts w:ascii="Times New Roman" w:hAnsi="Times New Roman"/>
                <w:b/>
                <w:sz w:val="24"/>
                <w:szCs w:val="24"/>
              </w:rPr>
            </w:pPr>
            <w:del w:id="163" w:author="Айгуль Талипова" w:date="2024-05-03T23:51:00Z" w16du:dateUtc="2024-05-03T17:51:00Z">
              <w:r w:rsidRPr="006C11AE" w:rsidDel="004357FA">
                <w:rPr>
                  <w:rFonts w:ascii="Times New Roman" w:hAnsi="Times New Roman"/>
                  <w:b/>
                  <w:sz w:val="24"/>
                  <w:szCs w:val="24"/>
                </w:rPr>
                <w:delText>18</w:delText>
              </w:r>
            </w:del>
            <w:ins w:id="164" w:author="Assel Zhakibayeva" w:date="2017-09-07T09:16:00Z">
              <w:del w:id="165" w:author="Айгуль Талипова" w:date="2024-05-03T23:51:00Z" w16du:dateUtc="2024-05-03T17:51:00Z">
                <w:r w:rsidRPr="006C11AE" w:rsidDel="004357FA">
                  <w:rPr>
                    <w:rFonts w:ascii="Times New Roman" w:hAnsi="Times New Roman"/>
                    <w:b/>
                    <w:sz w:val="24"/>
                    <w:szCs w:val="24"/>
                  </w:rPr>
                  <w:delText>1</w:delText>
                </w:r>
                <w:r w:rsidDel="004357FA">
                  <w:rPr>
                    <w:rFonts w:ascii="Times New Roman" w:hAnsi="Times New Roman"/>
                    <w:b/>
                    <w:sz w:val="24"/>
                    <w:szCs w:val="24"/>
                  </w:rPr>
                  <w:delText>6</w:delText>
                </w:r>
              </w:del>
            </w:ins>
          </w:p>
        </w:tc>
        <w:tc>
          <w:tcPr>
            <w:tcW w:w="2149" w:type="dxa"/>
            <w:gridSpan w:val="8"/>
            <w:tcPrChange w:id="166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7BD56CEE" w14:textId="5C8DF66A" w:rsidR="005E19D2" w:rsidRPr="006C11AE" w:rsidDel="004357FA" w:rsidRDefault="005E19D2" w:rsidP="005E19D2">
            <w:pPr>
              <w:rPr>
                <w:del w:id="167" w:author="Айгуль Талипова" w:date="2024-05-03T23:51:00Z" w16du:dateUtc="2024-05-03T17:51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E24BB" w:rsidDel="00110F8E" w14:paraId="3A623BED" w14:textId="77777777" w:rsidTr="006C13CC">
        <w:trPr>
          <w:del w:id="168" w:author="Айгуль Талипова" w:date="2024-05-03T23:53:00Z"/>
          <w:trPrChange w:id="169" w:author="Айгуль Талипова" w:date="2024-05-04T00:01:00Z" w16du:dateUtc="2024-05-03T18:01:00Z">
            <w:trPr>
              <w:gridAfter w:val="0"/>
              <w:wAfter w:w="429" w:type="dxa"/>
            </w:trPr>
          </w:trPrChange>
        </w:trPr>
        <w:tc>
          <w:tcPr>
            <w:tcW w:w="11705" w:type="dxa"/>
            <w:gridSpan w:val="16"/>
            <w:hideMark/>
            <w:tcPrChange w:id="170" w:author="Айгуль Талипова" w:date="2024-05-04T00:01:00Z" w16du:dateUtc="2024-05-03T18:01:00Z">
              <w:tcPr>
                <w:tcW w:w="11717" w:type="dxa"/>
                <w:gridSpan w:val="32"/>
                <w:hideMark/>
              </w:tcPr>
            </w:tcPrChange>
          </w:tcPr>
          <w:p w14:paraId="50AF9089" w14:textId="15E21C29" w:rsidR="005E19D2" w:rsidRPr="006C11AE" w:rsidDel="00110F8E" w:rsidRDefault="005E19D2" w:rsidP="005E19D2">
            <w:pPr>
              <w:jc w:val="center"/>
              <w:rPr>
                <w:del w:id="171" w:author="Айгуль Талипова" w:date="2024-05-03T23:53:00Z" w16du:dateUtc="2024-05-03T17:53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5" w:type="dxa"/>
            <w:gridSpan w:val="9"/>
            <w:tcPrChange w:id="172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7A48B859" w14:textId="1E5F1C93" w:rsidR="005E19D2" w:rsidDel="00110F8E" w:rsidRDefault="005E19D2" w:rsidP="005E19D2">
            <w:pPr>
              <w:jc w:val="center"/>
              <w:rPr>
                <w:del w:id="173" w:author="Айгуль Талипова" w:date="2024-05-03T23:53:00Z" w16du:dateUtc="2024-05-03T17:5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8"/>
            <w:tcPrChange w:id="174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15778CD5" w14:textId="41D7F869" w:rsidR="005E19D2" w:rsidDel="00110F8E" w:rsidRDefault="005E19D2" w:rsidP="005E19D2">
            <w:pPr>
              <w:jc w:val="center"/>
              <w:rPr>
                <w:del w:id="175" w:author="Айгуль Талипова" w:date="2024-05-03T23:53:00Z" w16du:dateUtc="2024-05-03T17:53:00Z"/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0BE2D3C9" w14:textId="77777777" w:rsidTr="006C13CC">
        <w:trPr>
          <w:trHeight w:val="1040"/>
        </w:trPr>
        <w:tc>
          <w:tcPr>
            <w:tcW w:w="523" w:type="dxa"/>
          </w:tcPr>
          <w:p w14:paraId="582D6684" w14:textId="6C74BF62" w:rsidR="008E7D50" w:rsidDel="00110F8E" w:rsidRDefault="008E7D50" w:rsidP="005E19D2">
            <w:pPr>
              <w:rPr>
                <w:del w:id="176" w:author="Айгуль Талипова" w:date="2024-05-03T23:52:00Z" w16du:dateUtc="2024-05-03T17:52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del w:id="177" w:author="Айгуль Талипова" w:date="2024-05-03T23:52:00Z" w16du:dateUtc="2024-05-03T17:52:00Z">
              <w:r w:rsidDel="00110F8E">
                <w:rPr>
                  <w:rFonts w:ascii="Times New Roman" w:eastAsia="MS Minngs" w:hAnsi="Times New Roman"/>
                  <w:sz w:val="24"/>
                  <w:szCs w:val="24"/>
                </w:rPr>
                <w:delText>Транспорт веществ</w:delText>
              </w:r>
            </w:del>
          </w:p>
          <w:p w14:paraId="60C2C5E5" w14:textId="54B8B0D3" w:rsidR="008E7D50" w:rsidRDefault="008E7D50" w:rsidP="00110F8E">
            <w:pPr>
              <w:rPr>
                <w:rFonts w:ascii="Times New Roman" w:hAnsi="Times New Roman"/>
                <w:sz w:val="24"/>
                <w:szCs w:val="24"/>
              </w:rPr>
            </w:pPr>
            <w:ins w:id="178" w:author="Айгуль Талипова" w:date="2024-05-04T00:17:00Z" w16du:dateUtc="2024-05-03T18:17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179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11AB875A" w14:textId="77777777" w:rsidR="008E7D50" w:rsidRDefault="008E7D50" w:rsidP="00110F8E">
            <w:pPr>
              <w:rPr>
                <w:ins w:id="180" w:author="Айгуль Талипова" w:date="2024-05-03T23:52:00Z" w16du:dateUtc="2024-05-03T17:52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ins w:id="181" w:author="Айгуль Талипова" w:date="2024-05-03T23:52:00Z" w16du:dateUtc="2024-05-03T17:52:00Z">
              <w:r>
                <w:rPr>
                  <w:rFonts w:ascii="Times New Roman" w:eastAsia="MS Minngs" w:hAnsi="Times New Roman"/>
                  <w:sz w:val="24"/>
                  <w:szCs w:val="24"/>
                </w:rPr>
                <w:t>Транспорт веществ</w:t>
              </w:r>
            </w:ins>
          </w:p>
          <w:p w14:paraId="11894B3E" w14:textId="0B52BDAB" w:rsidR="008E7D50" w:rsidRDefault="008E7D50" w:rsidP="005E19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182" w:author="Айгуль Талипова" w:date="2024-05-03T23:52:00Z" w16du:dateUtc="2024-05-03T17:52:00Z">
              <w:r w:rsidRPr="006C11AE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2-я четверть</w:delText>
              </w:r>
            </w:del>
          </w:p>
        </w:tc>
        <w:tc>
          <w:tcPr>
            <w:tcW w:w="4553" w:type="dxa"/>
            <w:gridSpan w:val="5"/>
            <w:hideMark/>
          </w:tcPr>
          <w:p w14:paraId="2B2ECA45" w14:textId="10FE943B" w:rsidR="008E7D50" w:rsidRPr="00215D87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Значение транспорта веществ для жизнедеятельности живых организмов. Органы и системы органов живых организмов, участвующих в транспорте веществ.</w:t>
            </w:r>
          </w:p>
        </w:tc>
        <w:tc>
          <w:tcPr>
            <w:tcW w:w="4231" w:type="dxa"/>
            <w:gridSpan w:val="5"/>
            <w:hideMark/>
          </w:tcPr>
          <w:p w14:paraId="3D12780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транспорта питательных веществ в живых организмах,</w:t>
            </w:r>
          </w:p>
          <w:p w14:paraId="0892AE63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органы, участвующие в транспорте веществ у растений </w:t>
            </w:r>
          </w:p>
        </w:tc>
        <w:tc>
          <w:tcPr>
            <w:tcW w:w="828" w:type="dxa"/>
            <w:gridSpan w:val="3"/>
          </w:tcPr>
          <w:p w14:paraId="7E38AE47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677FAC62" w14:textId="65722EFA" w:rsidR="008E7D50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83" w:author="Айгуль Талипова" w:date="2024-05-04T00:18:00Z" w16du:dateUtc="2024-05-03T18:18:00Z">
              <w:r>
                <w:rPr>
                  <w:rFonts w:ascii="Times New Roman" w:hAnsi="Times New Roman"/>
                  <w:sz w:val="24"/>
                  <w:szCs w:val="24"/>
                </w:rPr>
                <w:t>08.11</w:t>
              </w:r>
            </w:ins>
          </w:p>
        </w:tc>
        <w:tc>
          <w:tcPr>
            <w:tcW w:w="2149" w:type="dxa"/>
            <w:gridSpan w:val="8"/>
          </w:tcPr>
          <w:p w14:paraId="2EC1AAAF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1E8992D1" w14:textId="56BDC7DA" w:rsidTr="00E92EA2">
        <w:tc>
          <w:tcPr>
            <w:tcW w:w="523" w:type="dxa"/>
            <w:hideMark/>
          </w:tcPr>
          <w:p w14:paraId="3B0B90B6" w14:textId="05FE6D7B" w:rsidR="008E7D50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84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185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</w:p>
        </w:tc>
        <w:tc>
          <w:tcPr>
            <w:tcW w:w="1570" w:type="dxa"/>
            <w:gridSpan w:val="2"/>
            <w:vMerge/>
          </w:tcPr>
          <w:p w14:paraId="4C5FCA1A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3" w:type="dxa"/>
            <w:gridSpan w:val="5"/>
            <w:hideMark/>
          </w:tcPr>
          <w:p w14:paraId="45BB623F" w14:textId="5BB51126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Стебель и корень</w:t>
            </w:r>
            <w:r w:rsidRPr="00B21A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B21A4F">
              <w:rPr>
                <w:rFonts w:ascii="Times New Roman" w:hAnsi="Times New Roman"/>
                <w:bCs/>
                <w:sz w:val="24"/>
                <w:szCs w:val="24"/>
              </w:rPr>
              <w:t>Внутреннее строение стебля: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кора, камбий, древесина, сердцевина. </w:t>
            </w:r>
            <w:r w:rsidRPr="00B21A4F">
              <w:rPr>
                <w:rFonts w:ascii="Times New Roman" w:hAnsi="Times New Roman"/>
                <w:bCs/>
                <w:sz w:val="24"/>
                <w:szCs w:val="24"/>
              </w:rPr>
              <w:t>Зоны корня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зона деления, зона роста, зона всасывания, зона проведения.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Внутреннее строение корня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флоэма, ксилема, камбий. </w:t>
            </w:r>
          </w:p>
          <w:p w14:paraId="40B4D358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4231" w:type="dxa"/>
            <w:gridSpan w:val="5"/>
            <w:hideMark/>
          </w:tcPr>
          <w:p w14:paraId="741CA33E" w14:textId="77777777" w:rsidR="008E7D50" w:rsidRPr="005C4B7B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5C4B7B">
              <w:rPr>
                <w:rFonts w:ascii="Times New Roman" w:hAnsi="Times New Roman"/>
                <w:sz w:val="24"/>
                <w:szCs w:val="24"/>
              </w:rPr>
              <w:t>7.1.3.3</w:t>
            </w:r>
            <w:r w:rsidRPr="005C4B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5C4B7B">
              <w:rPr>
                <w:rFonts w:ascii="Times New Roman" w:hAnsi="Times New Roman"/>
                <w:sz w:val="24"/>
                <w:szCs w:val="24"/>
              </w:rPr>
              <w:t xml:space="preserve"> исследовать внутреннее строение стебля и корня.</w:t>
            </w:r>
          </w:p>
          <w:p w14:paraId="09AF7E48" w14:textId="77777777" w:rsidR="008E7D50" w:rsidRPr="005C4B7B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gridSpan w:val="3"/>
          </w:tcPr>
          <w:p w14:paraId="2C8C5445" w14:textId="77777777" w:rsidR="008E7D50" w:rsidRPr="005C4B7B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7C338452" w14:textId="77777777" w:rsidR="008E7D50" w:rsidRDefault="00BC24D2" w:rsidP="005E19D2">
            <w:pPr>
              <w:rPr>
                <w:ins w:id="186" w:author="Айгуль Талипова" w:date="2024-05-04T00:18:00Z" w16du:dateUtc="2024-05-03T18:18:00Z"/>
                <w:rFonts w:ascii="Times New Roman" w:hAnsi="Times New Roman"/>
                <w:sz w:val="24"/>
                <w:szCs w:val="24"/>
              </w:rPr>
            </w:pPr>
            <w:ins w:id="187" w:author="Айгуль Талипова" w:date="2024-05-04T00:18:00Z" w16du:dateUtc="2024-05-03T18:18:00Z">
              <w:r>
                <w:rPr>
                  <w:rFonts w:ascii="Times New Roman" w:hAnsi="Times New Roman"/>
                  <w:sz w:val="24"/>
                  <w:szCs w:val="24"/>
                </w:rPr>
                <w:t>09.11</w:t>
              </w:r>
            </w:ins>
          </w:p>
          <w:p w14:paraId="020030C4" w14:textId="10661F2B" w:rsidR="00BC24D2" w:rsidRPr="005C4B7B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8"/>
          </w:tcPr>
          <w:p w14:paraId="49A8CC96" w14:textId="77777777" w:rsidR="008E7D50" w:rsidRPr="005C4B7B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09789390" w14:textId="6BBD80E3" w:rsidTr="00E92EA2">
        <w:trPr>
          <w:trHeight w:val="530"/>
        </w:trPr>
        <w:tc>
          <w:tcPr>
            <w:tcW w:w="523" w:type="dxa"/>
            <w:hideMark/>
          </w:tcPr>
          <w:p w14:paraId="1ED214CC" w14:textId="3959F320" w:rsidR="008E7D50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88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189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vMerge/>
          </w:tcPr>
          <w:p w14:paraId="3889A106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3" w:type="dxa"/>
            <w:gridSpan w:val="5"/>
            <w:hideMark/>
          </w:tcPr>
          <w:p w14:paraId="7C74AAC6" w14:textId="56CE0459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внутреннего строения стебля».</w:t>
            </w:r>
          </w:p>
          <w:p w14:paraId="22C877E0" w14:textId="77777777" w:rsidR="008E7D50" w:rsidRDefault="008E7D50" w:rsidP="005E19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зон корня».</w:t>
            </w:r>
          </w:p>
          <w:p w14:paraId="7FAB8F48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Ксилема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флоэма, и их структурные элементы</w:t>
            </w:r>
            <w:r w:rsidRPr="00B21A4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31" w:type="dxa"/>
            <w:gridSpan w:val="5"/>
            <w:hideMark/>
          </w:tcPr>
          <w:p w14:paraId="73A4C539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 w:rsidRPr="005C4B7B">
              <w:rPr>
                <w:rFonts w:ascii="Times New Roman" w:hAnsi="Times New Roman"/>
                <w:sz w:val="24"/>
                <w:szCs w:val="24"/>
              </w:rPr>
              <w:t>7.1.3.4</w:t>
            </w:r>
            <w:r w:rsidRPr="005C4B7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 w:rsidRPr="005C4B7B">
              <w:rPr>
                <w:rFonts w:ascii="Times New Roman" w:hAnsi="Times New Roman"/>
                <w:sz w:val="24"/>
                <w:szCs w:val="24"/>
              </w:rPr>
              <w:t xml:space="preserve"> описывать взаимосвязь строения стебля и корня с их функциями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32F1684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элементов ксилемы и флоэмы </w:t>
            </w:r>
          </w:p>
        </w:tc>
        <w:tc>
          <w:tcPr>
            <w:tcW w:w="828" w:type="dxa"/>
            <w:gridSpan w:val="3"/>
          </w:tcPr>
          <w:p w14:paraId="107F94B5" w14:textId="6F926D62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del w:id="190" w:author="Assel Zhakibayeva" w:date="2017-09-07T09:19:00Z">
              <w:r w:rsidDel="0012053F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  <w:ins w:id="191" w:author="Айгуль Талипова" w:date="2024-05-04T00:19:00Z" w16du:dateUtc="2024-05-03T18:19:00Z">
              <w:r w:rsidR="00BC24D2"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192" w:author="Assel Zhakibayeva" w:date="2017-09-07T09:19:00Z">
              <w:del w:id="193" w:author="Айгуль Талипова" w:date="2024-05-04T00:19:00Z" w16du:dateUtc="2024-05-03T18:19:00Z">
                <w:r w:rsidDel="00BC24D2">
                  <w:rPr>
                    <w:rFonts w:ascii="Times New Roman" w:hAnsi="Times New Roman"/>
                    <w:sz w:val="24"/>
                    <w:szCs w:val="24"/>
                  </w:rPr>
                  <w:delText>2</w:delText>
                </w:r>
              </w:del>
            </w:ins>
          </w:p>
        </w:tc>
        <w:tc>
          <w:tcPr>
            <w:tcW w:w="855" w:type="dxa"/>
            <w:gridSpan w:val="9"/>
          </w:tcPr>
          <w:p w14:paraId="2C54A464" w14:textId="38C670CA" w:rsidR="008E7D50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94" w:author="Айгуль Талипова" w:date="2024-05-04T00:19:00Z" w16du:dateUtc="2024-05-03T18:19:00Z">
              <w:r>
                <w:rPr>
                  <w:rFonts w:ascii="Times New Roman" w:hAnsi="Times New Roman"/>
                  <w:sz w:val="24"/>
                  <w:szCs w:val="24"/>
                </w:rPr>
                <w:t>15.11</w:t>
              </w:r>
            </w:ins>
          </w:p>
        </w:tc>
        <w:tc>
          <w:tcPr>
            <w:tcW w:w="2149" w:type="dxa"/>
            <w:gridSpan w:val="8"/>
          </w:tcPr>
          <w:p w14:paraId="600681F8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7D50" w14:paraId="1A967C36" w14:textId="74B4EA85" w:rsidTr="00E92EA2">
        <w:trPr>
          <w:trHeight w:val="530"/>
        </w:trPr>
        <w:tc>
          <w:tcPr>
            <w:tcW w:w="523" w:type="dxa"/>
            <w:hideMark/>
          </w:tcPr>
          <w:p w14:paraId="71C1AA71" w14:textId="0328E40D" w:rsidR="008E7D50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95" w:author="Айгуль Талипова" w:date="2024-05-04T00:47:00Z" w16du:dateUtc="2024-05-03T18:47:00Z">
              <w:r>
                <w:rPr>
                  <w:rFonts w:ascii="Times New Roman" w:hAnsi="Times New Roman"/>
                  <w:sz w:val="24"/>
                  <w:szCs w:val="24"/>
                </w:rPr>
                <w:t>20</w:t>
              </w:r>
            </w:ins>
            <w:ins w:id="196" w:author="Айгуль Талипова" w:date="2024-05-04T00:20:00Z" w16du:dateUtc="2024-05-03T18:20:00Z">
              <w:r w:rsidR="00BC24D2">
                <w:rPr>
                  <w:rFonts w:ascii="Times New Roman" w:hAnsi="Times New Roman"/>
                  <w:sz w:val="24"/>
                  <w:szCs w:val="24"/>
                </w:rPr>
                <w:t>-</w:t>
              </w:r>
            </w:ins>
            <w:ins w:id="197" w:author="Айгуль Талипова" w:date="2024-05-04T00:47:00Z" w16du:dateUtc="2024-05-03T18:47:00Z">
              <w:r>
                <w:rPr>
                  <w:rFonts w:ascii="Times New Roman" w:hAnsi="Times New Roman"/>
                  <w:sz w:val="24"/>
                  <w:szCs w:val="24"/>
                </w:rPr>
                <w:t>21</w:t>
              </w:r>
            </w:ins>
          </w:p>
        </w:tc>
        <w:tc>
          <w:tcPr>
            <w:tcW w:w="1570" w:type="dxa"/>
            <w:gridSpan w:val="2"/>
            <w:vMerge/>
          </w:tcPr>
          <w:p w14:paraId="50E814BF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</w:tcPr>
          <w:p w14:paraId="2DB4948F" w14:textId="439B31A9" w:rsidR="008E7D50" w:rsidRDefault="008E7D50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1A4F">
              <w:rPr>
                <w:rFonts w:ascii="Times New Roman" w:hAnsi="Times New Roman"/>
                <w:bCs/>
                <w:sz w:val="24"/>
                <w:szCs w:val="24"/>
              </w:rPr>
              <w:t xml:space="preserve">Органы кровообращения у животных: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>кольчатых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черв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, моллюсков, членистоногих и позвоночных.</w:t>
            </w:r>
            <w:ins w:id="198" w:author="Айгуль Талипова" w:date="2024-05-04T00:19:00Z" w16du:dateUtc="2024-05-03T18:19:00Z">
              <w:r w:rsidR="00BC24D2">
                <w:rPr>
                  <w:rFonts w:ascii="Times New Roman" w:hAnsi="Times New Roman"/>
                  <w:sz w:val="24"/>
                  <w:szCs w:val="24"/>
                </w:rPr>
                <w:t xml:space="preserve"> СОР№ 4</w:t>
              </w:r>
            </w:ins>
          </w:p>
        </w:tc>
        <w:tc>
          <w:tcPr>
            <w:tcW w:w="4231" w:type="dxa"/>
            <w:gridSpan w:val="5"/>
            <w:hideMark/>
          </w:tcPr>
          <w:p w14:paraId="03B3EDD2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распознавать органы, участвующие в транспорте веществ у животных</w:t>
            </w:r>
          </w:p>
        </w:tc>
        <w:tc>
          <w:tcPr>
            <w:tcW w:w="819" w:type="dxa"/>
            <w:gridSpan w:val="2"/>
          </w:tcPr>
          <w:p w14:paraId="28B749C9" w14:textId="64A4FEE5" w:rsidR="008E7D50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199" w:author="Айгуль Талипова" w:date="2024-05-04T00:19:00Z" w16du:dateUtc="2024-05-03T18:19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200" w:author="Айгуль Талипова" w:date="2024-05-04T00:19:00Z" w16du:dateUtc="2024-05-03T18:19:00Z">
              <w:r w:rsidR="008E7D50" w:rsidDel="00BC24D2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855" w:type="dxa"/>
            <w:gridSpan w:val="9"/>
          </w:tcPr>
          <w:p w14:paraId="25A1982E" w14:textId="77777777" w:rsidR="008E7D50" w:rsidRDefault="00BC24D2" w:rsidP="005E19D2">
            <w:pPr>
              <w:rPr>
                <w:ins w:id="201" w:author="Айгуль Талипова" w:date="2024-05-04T00:19:00Z" w16du:dateUtc="2024-05-03T18:19:00Z"/>
                <w:rFonts w:ascii="Times New Roman" w:hAnsi="Times New Roman"/>
                <w:sz w:val="24"/>
                <w:szCs w:val="24"/>
              </w:rPr>
            </w:pPr>
            <w:ins w:id="202" w:author="Айгуль Талипова" w:date="2024-05-04T00:19:00Z" w16du:dateUtc="2024-05-03T18:19:00Z">
              <w:r>
                <w:rPr>
                  <w:rFonts w:ascii="Times New Roman" w:hAnsi="Times New Roman"/>
                  <w:sz w:val="24"/>
                  <w:szCs w:val="24"/>
                </w:rPr>
                <w:t>16.11</w:t>
              </w:r>
            </w:ins>
          </w:p>
          <w:p w14:paraId="52DE92E8" w14:textId="582E0FC9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03" w:author="Айгуль Талипова" w:date="2024-05-04T00:19:00Z" w16du:dateUtc="2024-05-03T18:19:00Z">
              <w:r>
                <w:rPr>
                  <w:rFonts w:ascii="Times New Roman" w:hAnsi="Times New Roman"/>
                  <w:sz w:val="24"/>
                  <w:szCs w:val="24"/>
                </w:rPr>
                <w:t>22.11</w:t>
              </w:r>
            </w:ins>
          </w:p>
        </w:tc>
        <w:tc>
          <w:tcPr>
            <w:tcW w:w="2149" w:type="dxa"/>
            <w:gridSpan w:val="8"/>
          </w:tcPr>
          <w:p w14:paraId="5B95F1F1" w14:textId="77777777" w:rsidR="008E7D50" w:rsidRDefault="008E7D50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2A4B8F55" w14:textId="226F8DAF" w:rsidTr="00891449">
        <w:trPr>
          <w:trHeight w:val="530"/>
        </w:trPr>
        <w:tc>
          <w:tcPr>
            <w:tcW w:w="523" w:type="dxa"/>
          </w:tcPr>
          <w:p w14:paraId="1A27F571" w14:textId="65422E24" w:rsidR="00BC24D2" w:rsidDel="00110F8E" w:rsidRDefault="00BC24D2" w:rsidP="005E19D2">
            <w:pPr>
              <w:rPr>
                <w:del w:id="204" w:author="Айгуль Талипова" w:date="2024-05-03T23:53:00Z" w16du:dateUtc="2024-05-03T17:53:00Z"/>
                <w:rFonts w:ascii="Times New Roman" w:eastAsia="MS Minngs" w:hAnsi="Times New Roman"/>
                <w:sz w:val="24"/>
                <w:szCs w:val="24"/>
              </w:rPr>
            </w:pPr>
            <w:del w:id="205" w:author="Айгуль Талипова" w:date="2024-05-03T23:53:00Z" w16du:dateUtc="2024-05-03T17:53:00Z">
              <w:r w:rsidDel="00110F8E">
                <w:rPr>
                  <w:rFonts w:ascii="Times New Roman" w:eastAsia="MS Minngs" w:hAnsi="Times New Roman"/>
                  <w:sz w:val="24"/>
                  <w:szCs w:val="24"/>
                </w:rPr>
                <w:lastRenderedPageBreak/>
                <w:delText xml:space="preserve">Питание живых организмов </w:delText>
              </w:r>
            </w:del>
          </w:p>
          <w:p w14:paraId="09FFB104" w14:textId="2138AF3F" w:rsidR="00BC24D2" w:rsidRDefault="00BC24D2" w:rsidP="00110F8E">
            <w:pPr>
              <w:rPr>
                <w:rFonts w:ascii="Times New Roman" w:hAnsi="Times New Roman"/>
                <w:sz w:val="24"/>
                <w:szCs w:val="24"/>
              </w:rPr>
            </w:pPr>
            <w:ins w:id="206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07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3AB7CC56" w14:textId="77777777" w:rsidR="00BC24D2" w:rsidRDefault="00BC24D2" w:rsidP="00110F8E">
            <w:pPr>
              <w:rPr>
                <w:ins w:id="208" w:author="Айгуль Талипова" w:date="2024-05-03T23:53:00Z" w16du:dateUtc="2024-05-03T17:53:00Z"/>
                <w:rFonts w:ascii="Times New Roman" w:eastAsia="MS Minngs" w:hAnsi="Times New Roman"/>
                <w:sz w:val="24"/>
                <w:szCs w:val="24"/>
              </w:rPr>
            </w:pPr>
            <w:ins w:id="209" w:author="Айгуль Талипова" w:date="2024-05-03T23:53:00Z" w16du:dateUtc="2024-05-03T17:53:00Z">
              <w:r>
                <w:rPr>
                  <w:rFonts w:ascii="Times New Roman" w:eastAsia="MS Minngs" w:hAnsi="Times New Roman"/>
                  <w:sz w:val="24"/>
                  <w:szCs w:val="24"/>
                </w:rPr>
                <w:t xml:space="preserve">Питание живых организмов </w:t>
              </w:r>
            </w:ins>
          </w:p>
          <w:p w14:paraId="003AD43B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</w:tcPr>
          <w:p w14:paraId="3136AC70" w14:textId="69A87FC7" w:rsidR="00BC24D2" w:rsidRDefault="00BC24D2" w:rsidP="005E19D2">
            <w:pPr>
              <w:pStyle w:val="Bulletstyle1"/>
              <w:numPr>
                <w:ilvl w:val="0"/>
                <w:numId w:val="0"/>
              </w:numPr>
              <w:tabs>
                <w:tab w:val="left" w:pos="34"/>
              </w:tabs>
              <w:rPr>
                <w:rFonts w:ascii="Times New Roman" w:hAnsi="Times New Roman"/>
                <w:sz w:val="24"/>
                <w:lang w:val="ru-RU"/>
              </w:rPr>
            </w:pPr>
            <w:r w:rsidRPr="00B21A4F">
              <w:rPr>
                <w:rFonts w:ascii="Times New Roman" w:hAnsi="Times New Roman"/>
                <w:sz w:val="24"/>
                <w:lang w:val="ru-RU"/>
              </w:rPr>
              <w:t>Строение и функции лист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а. Внутреннее строение листа. </w:t>
            </w:r>
            <w:r w:rsidRPr="00B21A4F">
              <w:rPr>
                <w:rFonts w:ascii="Times New Roman" w:hAnsi="Times New Roman"/>
                <w:sz w:val="24"/>
                <w:lang w:val="ru-RU"/>
              </w:rPr>
              <w:t>Устьица. Лист как специализированный орган фотосинтеза</w:t>
            </w:r>
            <w:r>
              <w:rPr>
                <w:rFonts w:ascii="Times New Roman" w:hAnsi="Times New Roman"/>
                <w:sz w:val="24"/>
                <w:lang w:val="ru-RU"/>
              </w:rPr>
              <w:t>. И</w:t>
            </w:r>
            <w:r w:rsidRPr="00B21A4F">
              <w:rPr>
                <w:rFonts w:ascii="Times New Roman" w:hAnsi="Times New Roman"/>
                <w:sz w:val="24"/>
                <w:lang w:val="ru-RU"/>
              </w:rPr>
              <w:t>спарение воды и газообмен.</w:t>
            </w:r>
          </w:p>
        </w:tc>
        <w:tc>
          <w:tcPr>
            <w:tcW w:w="4231" w:type="dxa"/>
            <w:gridSpan w:val="5"/>
          </w:tcPr>
          <w:p w14:paraId="19821131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внутреннее строение листа и объяснить взаимосвязь между строением и функцией</w:t>
            </w:r>
          </w:p>
        </w:tc>
        <w:tc>
          <w:tcPr>
            <w:tcW w:w="819" w:type="dxa"/>
            <w:gridSpan w:val="2"/>
          </w:tcPr>
          <w:p w14:paraId="2DDA49BC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44EA6369" w14:textId="05763BC0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10" w:author="Айгуль Талипова" w:date="2024-05-04T00:19:00Z" w16du:dateUtc="2024-05-03T18:19:00Z">
              <w:r>
                <w:rPr>
                  <w:rFonts w:ascii="Times New Roman" w:hAnsi="Times New Roman"/>
                  <w:sz w:val="24"/>
                  <w:szCs w:val="24"/>
                </w:rPr>
                <w:t>23.1</w:t>
              </w:r>
            </w:ins>
            <w:ins w:id="211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2149" w:type="dxa"/>
            <w:gridSpan w:val="8"/>
          </w:tcPr>
          <w:p w14:paraId="2C9B31F7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4AA21B2B" w14:textId="58D89DD5" w:rsidTr="00891449">
        <w:trPr>
          <w:trHeight w:val="530"/>
        </w:trPr>
        <w:tc>
          <w:tcPr>
            <w:tcW w:w="523" w:type="dxa"/>
          </w:tcPr>
          <w:p w14:paraId="2FC68825" w14:textId="57F2630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12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13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ins w:id="214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-2</w:t>
              </w:r>
            </w:ins>
            <w:ins w:id="215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570" w:type="dxa"/>
            <w:gridSpan w:val="2"/>
            <w:vMerge/>
          </w:tcPr>
          <w:p w14:paraId="68ADB046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</w:tcPr>
          <w:p w14:paraId="6E61CC3B" w14:textId="4ADBADF7" w:rsidR="00BC24D2" w:rsidRDefault="00BC24D2" w:rsidP="005E19D2">
            <w:pPr>
              <w:ind w:left="33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Условия, необходимые для фотосинтеза. Лабораторная работа «Исследование факторов, влияющих на процесс фотосинтеза».</w:t>
            </w:r>
          </w:p>
        </w:tc>
        <w:tc>
          <w:tcPr>
            <w:tcW w:w="4231" w:type="dxa"/>
            <w:gridSpan w:val="5"/>
          </w:tcPr>
          <w:p w14:paraId="38E4D6A4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условия, необходимые для процесса фотосинтеза</w:t>
            </w:r>
          </w:p>
        </w:tc>
        <w:tc>
          <w:tcPr>
            <w:tcW w:w="819" w:type="dxa"/>
            <w:gridSpan w:val="2"/>
          </w:tcPr>
          <w:p w14:paraId="3E0B17F0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9"/>
          </w:tcPr>
          <w:p w14:paraId="63DE5E0F" w14:textId="77777777" w:rsidR="00BC24D2" w:rsidRDefault="00BC24D2" w:rsidP="005E19D2">
            <w:pPr>
              <w:rPr>
                <w:ins w:id="216" w:author="Айгуль Талипова" w:date="2024-05-04T00:20:00Z" w16du:dateUtc="2024-05-03T18:20:00Z"/>
                <w:rFonts w:ascii="Times New Roman" w:hAnsi="Times New Roman"/>
                <w:sz w:val="24"/>
                <w:szCs w:val="24"/>
              </w:rPr>
            </w:pPr>
            <w:ins w:id="217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29.11</w:t>
              </w:r>
            </w:ins>
          </w:p>
          <w:p w14:paraId="6D37A727" w14:textId="0FE4BBD3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18" w:author="Айгуль Талипова" w:date="2024-05-04T00:20:00Z" w16du:dateUtc="2024-05-03T18:20:00Z">
              <w:r>
                <w:rPr>
                  <w:rFonts w:ascii="Times New Roman" w:hAnsi="Times New Roman"/>
                  <w:sz w:val="24"/>
                  <w:szCs w:val="24"/>
                </w:rPr>
                <w:t>30.11</w:t>
              </w:r>
            </w:ins>
          </w:p>
        </w:tc>
        <w:tc>
          <w:tcPr>
            <w:tcW w:w="2149" w:type="dxa"/>
            <w:gridSpan w:val="8"/>
          </w:tcPr>
          <w:p w14:paraId="092BCAB3" w14:textId="77777777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4BB" w14:paraId="2E8CF748" w14:textId="700BF217" w:rsidTr="006C13CC">
        <w:trPr>
          <w:trPrChange w:id="219" w:author="Айгуль Талипова" w:date="2024-05-04T00:01:00Z" w16du:dateUtc="2024-05-03T18:01:00Z">
            <w:trPr>
              <w:gridAfter w:val="0"/>
              <w:wAfter w:w="424" w:type="dxa"/>
            </w:trPr>
          </w:trPrChange>
        </w:trPr>
        <w:tc>
          <w:tcPr>
            <w:tcW w:w="523" w:type="dxa"/>
            <w:hideMark/>
            <w:tcPrChange w:id="220" w:author="Айгуль Талипова" w:date="2024-05-04T00:01:00Z" w16du:dateUtc="2024-05-03T18:01:00Z">
              <w:tcPr>
                <w:tcW w:w="526" w:type="dxa"/>
                <w:gridSpan w:val="2"/>
                <w:hideMark/>
              </w:tcPr>
            </w:tcPrChange>
          </w:tcPr>
          <w:p w14:paraId="47F91750" w14:textId="3C6BEBA5" w:rsidR="005E19D2" w:rsidDel="00110F8E" w:rsidRDefault="005E19D2" w:rsidP="005E19D2">
            <w:pPr>
              <w:rPr>
                <w:del w:id="221" w:author="Айгуль Талипова" w:date="2024-05-03T23:53:00Z" w16du:dateUtc="2024-05-03T17:53:00Z"/>
                <w:rFonts w:ascii="Times New Roman" w:hAnsi="Times New Roman"/>
                <w:sz w:val="24"/>
                <w:szCs w:val="24"/>
                <w:lang w:val="kk-KZ"/>
              </w:rPr>
            </w:pPr>
            <w:del w:id="222" w:author="Айгуль Талипова" w:date="2024-05-03T23:53:00Z" w16du:dateUtc="2024-05-03T17:53:00Z">
              <w:r w:rsidDel="00110F8E">
                <w:rPr>
                  <w:rFonts w:ascii="Times New Roman" w:hAnsi="Times New Roman"/>
                  <w:sz w:val="24"/>
                  <w:szCs w:val="24"/>
                </w:rPr>
                <w:delText>Дыхание</w:delText>
              </w:r>
            </w:del>
          </w:p>
          <w:p w14:paraId="3A0037F9" w14:textId="2376FC56" w:rsidR="005E19D2" w:rsidRDefault="00BC24D2" w:rsidP="00110F8E">
            <w:pPr>
              <w:rPr>
                <w:rFonts w:ascii="Times New Roman" w:hAnsi="Times New Roman"/>
                <w:sz w:val="24"/>
                <w:szCs w:val="24"/>
              </w:rPr>
            </w:pPr>
            <w:ins w:id="223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24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5-26</w:t>
              </w:r>
            </w:ins>
          </w:p>
        </w:tc>
        <w:tc>
          <w:tcPr>
            <w:tcW w:w="1570" w:type="dxa"/>
            <w:gridSpan w:val="2"/>
            <w:tcPrChange w:id="225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133BE05A" w14:textId="77777777" w:rsidR="00110F8E" w:rsidRDefault="00110F8E" w:rsidP="00110F8E">
            <w:pPr>
              <w:rPr>
                <w:ins w:id="226" w:author="Айгуль Талипова" w:date="2024-05-03T23:53:00Z" w16du:dateUtc="2024-05-03T17:53:00Z"/>
                <w:rFonts w:ascii="Times New Roman" w:hAnsi="Times New Roman"/>
                <w:sz w:val="24"/>
                <w:szCs w:val="24"/>
                <w:lang w:val="kk-KZ"/>
              </w:rPr>
            </w:pPr>
            <w:ins w:id="227" w:author="Айгуль Талипова" w:date="2024-05-03T23:53:00Z" w16du:dateUtc="2024-05-03T17:53:00Z">
              <w:r>
                <w:rPr>
                  <w:rFonts w:ascii="Times New Roman" w:hAnsi="Times New Roman"/>
                  <w:sz w:val="24"/>
                  <w:szCs w:val="24"/>
                </w:rPr>
                <w:t>Дыхание</w:t>
              </w:r>
            </w:ins>
          </w:p>
          <w:p w14:paraId="156277D8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  <w:tcPrChange w:id="228" w:author="Айгуль Талипова" w:date="2024-05-04T00:01:00Z" w16du:dateUtc="2024-05-03T18:01:00Z">
              <w:tcPr>
                <w:tcW w:w="4721" w:type="dxa"/>
                <w:gridSpan w:val="14"/>
                <w:hideMark/>
              </w:tcPr>
            </w:tcPrChange>
          </w:tcPr>
          <w:p w14:paraId="3570121E" w14:textId="582B6F87" w:rsidR="005E19D2" w:rsidRPr="00B21A4F" w:rsidRDefault="005E19D2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Значение дыхания для растений и животных. Дыхание, как источник энергии.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Типы дыхания: анаэробное и аэробное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Сравнение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аэробного и анаэробного дыхания</w:t>
            </w:r>
            <w:r>
              <w:rPr>
                <w:rFonts w:ascii="Times New Roman" w:hAnsi="Times New Roman"/>
                <w:sz w:val="24"/>
                <w:szCs w:val="24"/>
              </w:rPr>
              <w:t>: наличие</w:t>
            </w:r>
            <w:r w:rsidRPr="00215D87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отсутствие кислорода, статическая</w:t>
            </w:r>
            <w:r w:rsidRPr="00215D8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динамическая работа, теплокровные</w:t>
            </w:r>
            <w:r w:rsidRPr="00215D8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холоднокровные животные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31" w:type="dxa"/>
            <w:gridSpan w:val="5"/>
            <w:hideMark/>
            <w:tcPrChange w:id="229" w:author="Айгуль Талипова" w:date="2024-05-04T00:01:00Z" w16du:dateUtc="2024-05-03T18:01:00Z">
              <w:tcPr>
                <w:tcW w:w="4238" w:type="dxa"/>
                <w:gridSpan w:val="7"/>
                <w:hideMark/>
              </w:tcPr>
            </w:tcPrChange>
          </w:tcPr>
          <w:p w14:paraId="2773C764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описывать значение дыхания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живых организм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 w14:paraId="1FB50D8A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различать анаэробное и аэробное типы дыхания</w:t>
            </w:r>
          </w:p>
        </w:tc>
        <w:tc>
          <w:tcPr>
            <w:tcW w:w="819" w:type="dxa"/>
            <w:gridSpan w:val="2"/>
            <w:tcPrChange w:id="230" w:author="Айгуль Талипова" w:date="2024-05-04T00:01:00Z" w16du:dateUtc="2024-05-03T18:01:00Z">
              <w:tcPr>
                <w:tcW w:w="819" w:type="dxa"/>
                <w:gridSpan w:val="6"/>
              </w:tcPr>
            </w:tcPrChange>
          </w:tcPr>
          <w:p w14:paraId="7FD5222C" w14:textId="2B77DDF7" w:rsidR="005E19D2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31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232" w:author="Айгуль Талипова" w:date="2024-05-04T00:48:00Z" w16du:dateUtc="2024-05-03T18:48:00Z">
              <w:r w:rsidR="005E19D2" w:rsidDel="00AB374B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855" w:type="dxa"/>
            <w:gridSpan w:val="9"/>
            <w:tcPrChange w:id="233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752CE110" w14:textId="77777777" w:rsidR="005E19D2" w:rsidRDefault="00BC24D2" w:rsidP="005E19D2">
            <w:pPr>
              <w:rPr>
                <w:ins w:id="234" w:author="Айгуль Талипова" w:date="2024-05-04T00:48:00Z" w16du:dateUtc="2024-05-03T18:48:00Z"/>
                <w:rFonts w:ascii="Times New Roman" w:hAnsi="Times New Roman"/>
                <w:sz w:val="24"/>
                <w:szCs w:val="24"/>
              </w:rPr>
            </w:pPr>
            <w:ins w:id="235" w:author="Айгуль Талипова" w:date="2024-05-04T00:21:00Z" w16du:dateUtc="2024-05-03T18:21:00Z">
              <w:r>
                <w:rPr>
                  <w:rFonts w:ascii="Times New Roman" w:hAnsi="Times New Roman"/>
                  <w:sz w:val="24"/>
                  <w:szCs w:val="24"/>
                </w:rPr>
                <w:t>06.12</w:t>
              </w:r>
            </w:ins>
          </w:p>
          <w:p w14:paraId="637A9155" w14:textId="28034A05" w:rsidR="00AB374B" w:rsidRDefault="00AB374B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36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06.12</w:t>
              </w:r>
            </w:ins>
          </w:p>
        </w:tc>
        <w:tc>
          <w:tcPr>
            <w:tcW w:w="2149" w:type="dxa"/>
            <w:gridSpan w:val="8"/>
            <w:tcPrChange w:id="237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15535DFC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4BB" w14:paraId="4FCF9CD3" w14:textId="3A494950" w:rsidTr="006C13CC">
        <w:trPr>
          <w:trHeight w:val="1060"/>
          <w:trPrChange w:id="238" w:author="Айгуль Талипова" w:date="2024-05-04T00:01:00Z" w16du:dateUtc="2024-05-03T18:01:00Z">
            <w:trPr>
              <w:gridAfter w:val="0"/>
              <w:wAfter w:w="424" w:type="dxa"/>
              <w:trHeight w:val="1060"/>
            </w:trPr>
          </w:trPrChange>
        </w:trPr>
        <w:tc>
          <w:tcPr>
            <w:tcW w:w="523" w:type="dxa"/>
            <w:hideMark/>
            <w:tcPrChange w:id="239" w:author="Айгуль Талипова" w:date="2024-05-04T00:01:00Z" w16du:dateUtc="2024-05-03T18:01:00Z">
              <w:tcPr>
                <w:tcW w:w="526" w:type="dxa"/>
                <w:gridSpan w:val="2"/>
                <w:hideMark/>
              </w:tcPr>
            </w:tcPrChange>
          </w:tcPr>
          <w:p w14:paraId="70F76463" w14:textId="5955E6C9" w:rsidR="005E19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40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41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</w:p>
        </w:tc>
        <w:tc>
          <w:tcPr>
            <w:tcW w:w="1570" w:type="dxa"/>
            <w:gridSpan w:val="2"/>
            <w:tcPrChange w:id="242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20AA5082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  <w:tcPrChange w:id="243" w:author="Айгуль Талипова" w:date="2024-05-04T00:01:00Z" w16du:dateUtc="2024-05-03T18:01:00Z">
              <w:tcPr>
                <w:tcW w:w="4721" w:type="dxa"/>
                <w:gridSpan w:val="14"/>
                <w:hideMark/>
              </w:tcPr>
            </w:tcPrChange>
          </w:tcPr>
          <w:p w14:paraId="5DD324FF" w14:textId="2463B883" w:rsidR="005E19D2" w:rsidRDefault="005E19D2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Дыхание растений.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ыхани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семян или проростков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семян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83F2E5F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 «Исследование дыхания у растений».</w:t>
            </w:r>
          </w:p>
        </w:tc>
        <w:tc>
          <w:tcPr>
            <w:tcW w:w="4231" w:type="dxa"/>
            <w:gridSpan w:val="5"/>
            <w:hideMark/>
            <w:tcPrChange w:id="244" w:author="Айгуль Талипова" w:date="2024-05-04T00:01:00Z" w16du:dateUtc="2024-05-03T18:01:00Z">
              <w:tcPr>
                <w:tcW w:w="4238" w:type="dxa"/>
                <w:gridSpan w:val="7"/>
                <w:hideMark/>
              </w:tcPr>
            </w:tcPrChange>
          </w:tcPr>
          <w:p w14:paraId="7AE29CEB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дыхание у растений</w:t>
            </w:r>
          </w:p>
        </w:tc>
        <w:tc>
          <w:tcPr>
            <w:tcW w:w="819" w:type="dxa"/>
            <w:gridSpan w:val="2"/>
            <w:tcPrChange w:id="245" w:author="Айгуль Талипова" w:date="2024-05-04T00:01:00Z" w16du:dateUtc="2024-05-03T18:01:00Z">
              <w:tcPr>
                <w:tcW w:w="819" w:type="dxa"/>
                <w:gridSpan w:val="6"/>
              </w:tcPr>
            </w:tcPrChange>
          </w:tcPr>
          <w:p w14:paraId="62AADC3B" w14:textId="5361916D" w:rsidR="005E19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46" w:author="Айгуль Талипова" w:date="2024-05-04T00:21:00Z" w16du:dateUtc="2024-05-03T18:21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del w:id="247" w:author="Айгуль Талипова" w:date="2024-05-04T00:21:00Z" w16du:dateUtc="2024-05-03T18:21:00Z">
              <w:r w:rsidR="005E19D2" w:rsidDel="00BC24D2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855" w:type="dxa"/>
            <w:gridSpan w:val="9"/>
            <w:tcPrChange w:id="248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5E5CBA87" w14:textId="22C79CF5" w:rsidR="005E19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49" w:author="Айгуль Талипова" w:date="2024-05-04T00:21:00Z" w16du:dateUtc="2024-05-03T18:21:00Z">
              <w:r>
                <w:rPr>
                  <w:rFonts w:ascii="Times New Roman" w:hAnsi="Times New Roman"/>
                  <w:sz w:val="24"/>
                  <w:szCs w:val="24"/>
                </w:rPr>
                <w:t>07.12</w:t>
              </w:r>
            </w:ins>
          </w:p>
        </w:tc>
        <w:tc>
          <w:tcPr>
            <w:tcW w:w="2149" w:type="dxa"/>
            <w:gridSpan w:val="8"/>
            <w:tcPrChange w:id="250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288E67D1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4BB" w14:paraId="41C6A307" w14:textId="7A318A06" w:rsidTr="006C13CC">
        <w:trPr>
          <w:trHeight w:val="332"/>
          <w:trPrChange w:id="251" w:author="Айгуль Талипова" w:date="2024-05-04T00:01:00Z" w16du:dateUtc="2024-05-03T18:01:00Z">
            <w:trPr>
              <w:gridAfter w:val="0"/>
              <w:wAfter w:w="424" w:type="dxa"/>
              <w:trHeight w:val="332"/>
            </w:trPr>
          </w:trPrChange>
        </w:trPr>
        <w:tc>
          <w:tcPr>
            <w:tcW w:w="523" w:type="dxa"/>
            <w:hideMark/>
            <w:tcPrChange w:id="252" w:author="Айгуль Талипова" w:date="2024-05-04T00:01:00Z" w16du:dateUtc="2024-05-03T18:01:00Z">
              <w:tcPr>
                <w:tcW w:w="526" w:type="dxa"/>
                <w:gridSpan w:val="2"/>
                <w:hideMark/>
              </w:tcPr>
            </w:tcPrChange>
          </w:tcPr>
          <w:p w14:paraId="6AC018E0" w14:textId="4E1C3F0D" w:rsidR="005E19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53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54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  <w:ins w:id="255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ins w:id="256" w:author="Айгуль Талипова" w:date="2024-05-04T00:47:00Z" w16du:dateUtc="2024-05-03T18:47:00Z">
              <w:r w:rsidR="00AB374B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tcPrChange w:id="257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7D449F6D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  <w:tcPrChange w:id="258" w:author="Айгуль Талипова" w:date="2024-05-04T00:01:00Z" w16du:dateUtc="2024-05-03T18:01:00Z">
              <w:tcPr>
                <w:tcW w:w="4721" w:type="dxa"/>
                <w:gridSpan w:val="14"/>
                <w:hideMark/>
              </w:tcPr>
            </w:tcPrChange>
          </w:tcPr>
          <w:p w14:paraId="66873B7D" w14:textId="003B47F8" w:rsidR="005E19D2" w:rsidRDefault="005E19D2" w:rsidP="005E19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Органы дыхания беспозвоночных и позвоночных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 (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трахеи насекомых, жабры рыб, легкие птиц и млекопитающих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D021CC0" w14:textId="53904DC9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 «Сравнение органов дыхания беспозвоночных и позвоночных животных».</w:t>
            </w:r>
            <w:ins w:id="259" w:author="Айгуль Талипова" w:date="2024-05-04T00:22:00Z" w16du:dateUtc="2024-05-03T18:22:00Z">
              <w:r w:rsidR="00BC24D2">
                <w:rPr>
                  <w:rFonts w:ascii="Times New Roman" w:hAnsi="Times New Roman"/>
                  <w:sz w:val="24"/>
                  <w:szCs w:val="24"/>
                </w:rPr>
                <w:t xml:space="preserve"> СОР№ 6</w:t>
              </w:r>
            </w:ins>
          </w:p>
        </w:tc>
        <w:tc>
          <w:tcPr>
            <w:tcW w:w="4231" w:type="dxa"/>
            <w:gridSpan w:val="5"/>
            <w:hideMark/>
            <w:tcPrChange w:id="260" w:author="Айгуль Талипова" w:date="2024-05-04T00:01:00Z" w16du:dateUtc="2024-05-03T18:01:00Z">
              <w:tcPr>
                <w:tcW w:w="4238" w:type="dxa"/>
                <w:gridSpan w:val="7"/>
                <w:hideMark/>
              </w:tcPr>
            </w:tcPrChange>
          </w:tcPr>
          <w:p w14:paraId="0515D2A3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сравнивать строение органов дыхания беспозвоночных и позвоночных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животных</w:t>
            </w:r>
          </w:p>
        </w:tc>
        <w:tc>
          <w:tcPr>
            <w:tcW w:w="819" w:type="dxa"/>
            <w:gridSpan w:val="2"/>
            <w:tcPrChange w:id="261" w:author="Айгуль Талипова" w:date="2024-05-04T00:01:00Z" w16du:dateUtc="2024-05-03T18:01:00Z">
              <w:tcPr>
                <w:tcW w:w="819" w:type="dxa"/>
                <w:gridSpan w:val="6"/>
              </w:tcPr>
            </w:tcPrChange>
          </w:tcPr>
          <w:p w14:paraId="313E6572" w14:textId="0DFBCD5B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  <w:del w:id="262" w:author="Assel Zhakibayeva" w:date="2017-09-07T09:17:00Z">
              <w:r w:rsidDel="0012053F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  <w:ins w:id="263" w:author="Айгуль Талипова" w:date="2024-05-04T00:21:00Z" w16du:dateUtc="2024-05-03T18:21:00Z">
              <w:r w:rsidR="00BC24D2"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ins w:id="264" w:author="Assel Zhakibayeva" w:date="2017-09-07T09:17:00Z">
              <w:del w:id="265" w:author="Айгуль Талипова" w:date="2024-05-04T00:21:00Z" w16du:dateUtc="2024-05-03T18:21:00Z">
                <w:r w:rsidDel="00BC24D2">
                  <w:rPr>
                    <w:rFonts w:ascii="Times New Roman" w:hAnsi="Times New Roman"/>
                    <w:sz w:val="24"/>
                    <w:szCs w:val="24"/>
                  </w:rPr>
                  <w:delText>2</w:delText>
                </w:r>
              </w:del>
            </w:ins>
          </w:p>
        </w:tc>
        <w:tc>
          <w:tcPr>
            <w:tcW w:w="855" w:type="dxa"/>
            <w:gridSpan w:val="9"/>
            <w:tcPrChange w:id="266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34777CA3" w14:textId="77777777" w:rsidR="005E19D2" w:rsidRDefault="00BC24D2" w:rsidP="005E19D2">
            <w:pPr>
              <w:rPr>
                <w:ins w:id="267" w:author="Айгуль Талипова" w:date="2024-05-04T00:22:00Z" w16du:dateUtc="2024-05-03T18:22:00Z"/>
                <w:rFonts w:ascii="Times New Roman" w:hAnsi="Times New Roman"/>
                <w:sz w:val="24"/>
                <w:szCs w:val="24"/>
              </w:rPr>
            </w:pPr>
            <w:ins w:id="268" w:author="Айгуль Талипова" w:date="2024-05-04T00:21:00Z" w16du:dateUtc="2024-05-03T18:21:00Z">
              <w:r>
                <w:rPr>
                  <w:rFonts w:ascii="Times New Roman" w:hAnsi="Times New Roman"/>
                  <w:sz w:val="24"/>
                  <w:szCs w:val="24"/>
                </w:rPr>
                <w:t>13.12</w:t>
              </w:r>
            </w:ins>
          </w:p>
          <w:p w14:paraId="5E155D8E" w14:textId="423D3B65" w:rsidR="00BC24D2" w:rsidRDefault="00BC24D2" w:rsidP="005E19D2">
            <w:pPr>
              <w:rPr>
                <w:rFonts w:ascii="Times New Roman" w:hAnsi="Times New Roman"/>
                <w:sz w:val="24"/>
                <w:szCs w:val="24"/>
              </w:rPr>
            </w:pPr>
            <w:ins w:id="269" w:author="Айгуль Талипова" w:date="2024-05-04T00:22:00Z" w16du:dateUtc="2024-05-03T18:22:00Z">
              <w:r>
                <w:rPr>
                  <w:rFonts w:ascii="Times New Roman" w:hAnsi="Times New Roman"/>
                  <w:sz w:val="24"/>
                  <w:szCs w:val="24"/>
                </w:rPr>
                <w:t>14.12</w:t>
              </w:r>
            </w:ins>
          </w:p>
        </w:tc>
        <w:tc>
          <w:tcPr>
            <w:tcW w:w="2149" w:type="dxa"/>
            <w:gridSpan w:val="8"/>
            <w:tcPrChange w:id="270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598904DC" w14:textId="77777777" w:rsidR="005E19D2" w:rsidRDefault="005E19D2" w:rsidP="005E19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60708C80" w14:textId="788C4F59" w:rsidTr="006C13CC">
        <w:trPr>
          <w:trPrChange w:id="271" w:author="Айгуль Талипова" w:date="2024-05-04T00:01:00Z" w16du:dateUtc="2024-05-03T18:01:00Z">
            <w:trPr>
              <w:gridAfter w:val="0"/>
              <w:wAfter w:w="424" w:type="dxa"/>
            </w:trPr>
          </w:trPrChange>
        </w:trPr>
        <w:tc>
          <w:tcPr>
            <w:tcW w:w="523" w:type="dxa"/>
            <w:hideMark/>
            <w:tcPrChange w:id="272" w:author="Айгуль Талипова" w:date="2024-05-04T00:01:00Z" w16du:dateUtc="2024-05-03T18:01:00Z">
              <w:tcPr>
                <w:tcW w:w="526" w:type="dxa"/>
                <w:gridSpan w:val="2"/>
                <w:hideMark/>
              </w:tcPr>
            </w:tcPrChange>
          </w:tcPr>
          <w:p w14:paraId="7C690A7F" w14:textId="0AFBE300" w:rsidR="00BC24D2" w:rsidRDefault="00AB374B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273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30</w:t>
              </w:r>
            </w:ins>
          </w:p>
        </w:tc>
        <w:tc>
          <w:tcPr>
            <w:tcW w:w="1570" w:type="dxa"/>
            <w:gridSpan w:val="2"/>
            <w:tcPrChange w:id="274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09697536" w14:textId="77777777" w:rsidR="00BC24D2" w:rsidRDefault="00BC24D2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hideMark/>
            <w:tcPrChange w:id="275" w:author="Айгуль Талипова" w:date="2024-05-04T00:01:00Z" w16du:dateUtc="2024-05-03T18:01:00Z">
              <w:tcPr>
                <w:tcW w:w="4721" w:type="dxa"/>
                <w:gridSpan w:val="14"/>
                <w:hideMark/>
              </w:tcPr>
            </w:tcPrChange>
          </w:tcPr>
          <w:p w14:paraId="64C4AADD" w14:textId="143F49CF" w:rsidR="00BC24D2" w:rsidRPr="00B21A4F" w:rsidRDefault="00BC24D2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ins w:id="276" w:author="Айгуль Талипова" w:date="2024-05-04T00:24:00Z" w16du:dateUtc="2024-05-03T18:24:00Z">
              <w:r>
                <w:rPr>
                  <w:rFonts w:ascii="Times New Roman" w:eastAsia="Times New Roman,Calibri" w:hAnsi="Times New Roman"/>
                  <w:sz w:val="24"/>
                  <w:szCs w:val="24"/>
                </w:rPr>
                <w:t xml:space="preserve">Органы дыхания человека. </w:t>
              </w:r>
            </w:ins>
            <w:ins w:id="277" w:author="Айгуль Талипова" w:date="2024-05-04T00:23:00Z" w16du:dateUtc="2024-05-03T18:23:00Z">
              <w:r w:rsidRPr="00B21A4F">
                <w:rPr>
                  <w:rFonts w:ascii="Times New Roman" w:eastAsia="Times New Roman,Calibri" w:hAnsi="Times New Roman"/>
                  <w:sz w:val="24"/>
                  <w:szCs w:val="24"/>
                </w:rPr>
                <w:t>Заболевания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органов дыхания. </w:t>
              </w:r>
            </w:ins>
            <w:del w:id="278" w:author="Айгуль Талипова" w:date="2024-05-04T00:23:00Z" w16du:dateUtc="2024-05-03T18:23:00Z">
              <w:r w:rsidRPr="00B21A4F" w:rsidDel="00E11A2B">
                <w:rPr>
                  <w:rFonts w:ascii="Times New Roman" w:hAnsi="Times New Roman"/>
                  <w:sz w:val="24"/>
                  <w:szCs w:val="24"/>
                </w:rPr>
                <w:delText xml:space="preserve">Органы дыхания. Строение воздухоносных путей человека, органы газообмена человека. </w:delText>
              </w:r>
            </w:del>
          </w:p>
        </w:tc>
        <w:tc>
          <w:tcPr>
            <w:tcW w:w="4231" w:type="dxa"/>
            <w:gridSpan w:val="5"/>
            <w:hideMark/>
            <w:tcPrChange w:id="279" w:author="Айгуль Талипова" w:date="2024-05-04T00:01:00Z" w16du:dateUtc="2024-05-03T18:01:00Z">
              <w:tcPr>
                <w:tcW w:w="4238" w:type="dxa"/>
                <w:gridSpan w:val="7"/>
                <w:hideMark/>
              </w:tcPr>
            </w:tcPrChange>
          </w:tcPr>
          <w:p w14:paraId="35A0314C" w14:textId="77777777" w:rsidR="00BC24D2" w:rsidRDefault="00BC24D2" w:rsidP="00BC24D2">
            <w:pPr>
              <w:rPr>
                <w:ins w:id="280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изучать особенности строения органов дыхания у человека </w:t>
            </w:r>
          </w:p>
          <w:p w14:paraId="67DBBC85" w14:textId="1B1515F6" w:rsidR="00BC24D2" w:rsidRDefault="00BC24D2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PrChange w:id="281" w:author="Айгуль Талипова" w:date="2024-05-04T00:01:00Z" w16du:dateUtc="2024-05-03T18:01:00Z">
              <w:tcPr>
                <w:tcW w:w="819" w:type="dxa"/>
                <w:gridSpan w:val="6"/>
              </w:tcPr>
            </w:tcPrChange>
          </w:tcPr>
          <w:p w14:paraId="73DC2B28" w14:textId="77777777" w:rsidR="00BC24D2" w:rsidRDefault="00BC24D2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  <w:tcPrChange w:id="282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658CFB42" w14:textId="14F19B81" w:rsidR="00BC24D2" w:rsidRDefault="00BC24D2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283" w:author="Айгуль Талипова" w:date="2024-05-04T00:22:00Z" w16du:dateUtc="2024-05-03T18:22:00Z">
              <w:r>
                <w:rPr>
                  <w:rFonts w:ascii="Times New Roman" w:hAnsi="Times New Roman"/>
                  <w:sz w:val="24"/>
                  <w:szCs w:val="24"/>
                </w:rPr>
                <w:t>20</w:t>
              </w:r>
            </w:ins>
            <w:ins w:id="284" w:author="Айгуль Талипова" w:date="2024-05-04T00:21:00Z" w16du:dateUtc="2024-05-03T18:21:00Z">
              <w:r>
                <w:rPr>
                  <w:rFonts w:ascii="Times New Roman" w:hAnsi="Times New Roman"/>
                  <w:sz w:val="24"/>
                  <w:szCs w:val="24"/>
                </w:rPr>
                <w:t>.12</w:t>
              </w:r>
            </w:ins>
          </w:p>
        </w:tc>
        <w:tc>
          <w:tcPr>
            <w:tcW w:w="2149" w:type="dxa"/>
            <w:gridSpan w:val="8"/>
            <w:tcPrChange w:id="285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39CD0AF5" w14:textId="77777777" w:rsidR="00BC24D2" w:rsidRDefault="00BC24D2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4D2" w:rsidDel="00BC24D2" w14:paraId="45FFA6E2" w14:textId="4213ECB8" w:rsidTr="00BC24D2">
        <w:trPr>
          <w:trHeight w:val="360"/>
          <w:del w:id="286" w:author="Айгуль Талипова" w:date="2024-05-04T00:23:00Z" w16du:dateUtc="2024-05-03T18:23:00Z"/>
          <w:trPrChange w:id="287" w:author="Айгуль Талипова" w:date="2024-05-04T00:23:00Z" w16du:dateUtc="2024-05-03T18:23:00Z">
            <w:trPr>
              <w:gridAfter w:val="0"/>
              <w:wAfter w:w="437" w:type="dxa"/>
              <w:trHeight w:val="360"/>
            </w:trPr>
          </w:trPrChange>
        </w:trPr>
        <w:tc>
          <w:tcPr>
            <w:tcW w:w="523" w:type="dxa"/>
            <w:hideMark/>
            <w:tcPrChange w:id="288" w:author="Айгуль Талипова" w:date="2024-05-04T00:23:00Z" w16du:dateUtc="2024-05-03T18:23:00Z">
              <w:tcPr>
                <w:tcW w:w="523" w:type="dxa"/>
                <w:hideMark/>
              </w:tcPr>
            </w:tcPrChange>
          </w:tcPr>
          <w:p w14:paraId="58CAE4CA" w14:textId="685758F0" w:rsidR="00BC24D2" w:rsidDel="00BC24D2" w:rsidRDefault="00BC24D2" w:rsidP="00BC24D2">
            <w:pPr>
              <w:rPr>
                <w:del w:id="289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290" w:author="Айгуль Талипова" w:date="2024-05-04T00:23:00Z" w16du:dateUtc="2024-05-03T18:23:00Z">
              <w:tcPr>
                <w:tcW w:w="1418" w:type="dxa"/>
                <w:gridSpan w:val="4"/>
              </w:tcPr>
            </w:tcPrChange>
          </w:tcPr>
          <w:p w14:paraId="0914E6B4" w14:textId="79FBEDD1" w:rsidR="00BC24D2" w:rsidDel="00BC24D2" w:rsidRDefault="00BC24D2" w:rsidP="00BC24D2">
            <w:pPr>
              <w:rPr>
                <w:del w:id="291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tcPrChange w:id="292" w:author="Айгуль Талипова" w:date="2024-05-04T00:23:00Z" w16du:dateUtc="2024-05-03T18:23:00Z">
              <w:tcPr>
                <w:tcW w:w="4716" w:type="dxa"/>
                <w:gridSpan w:val="13"/>
              </w:tcPr>
            </w:tcPrChange>
          </w:tcPr>
          <w:p w14:paraId="7AB7EE80" w14:textId="50DF5AB8" w:rsidR="00BC24D2" w:rsidRPr="00B21A4F" w:rsidDel="00BC24D2" w:rsidRDefault="00BC24D2" w:rsidP="00BC24D2">
            <w:pPr>
              <w:ind w:left="33"/>
              <w:rPr>
                <w:del w:id="293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  <w:del w:id="294" w:author="Айгуль Талипова" w:date="2024-05-04T00:23:00Z" w16du:dateUtc="2024-05-03T18:23:00Z">
              <w:r w:rsidRPr="00B21A4F" w:rsidDel="00BC24D2">
                <w:rPr>
                  <w:rFonts w:ascii="Times New Roman" w:eastAsia="Times New Roman,Calibri" w:hAnsi="Times New Roman"/>
                  <w:sz w:val="24"/>
                  <w:szCs w:val="24"/>
                </w:rPr>
                <w:delText>Заболевания</w:delText>
              </w:r>
              <w:r w:rsidRPr="00B21A4F" w:rsidDel="00BC24D2">
                <w:rPr>
                  <w:rFonts w:ascii="Times New Roman" w:hAnsi="Times New Roman"/>
                  <w:sz w:val="24"/>
                  <w:szCs w:val="24"/>
                </w:rPr>
                <w:delText xml:space="preserve"> органов дыхания. </w:delText>
              </w:r>
              <w:r w:rsidDel="00BC24D2">
                <w:rPr>
                  <w:rFonts w:ascii="Times New Roman" w:hAnsi="Times New Roman"/>
                  <w:sz w:val="24"/>
                  <w:szCs w:val="24"/>
                </w:rPr>
                <w:delText>П</w:delText>
              </w:r>
              <w:r w:rsidRPr="00B21A4F" w:rsidDel="00BC24D2">
                <w:rPr>
                  <w:rFonts w:ascii="Times New Roman" w:hAnsi="Times New Roman"/>
                  <w:sz w:val="24"/>
                  <w:szCs w:val="24"/>
                </w:rPr>
                <w:delText>ричины и профилактик</w:delText>
              </w:r>
              <w:r w:rsidDel="00BC24D2">
                <w:rPr>
                  <w:rFonts w:ascii="Times New Roman" w:hAnsi="Times New Roman"/>
                  <w:sz w:val="24"/>
                  <w:szCs w:val="24"/>
                </w:rPr>
                <w:delText>а</w:delText>
              </w:r>
              <w:r w:rsidRPr="00B21A4F" w:rsidDel="00BC24D2">
                <w:rPr>
                  <w:rFonts w:ascii="Times New Roman" w:hAnsi="Times New Roman"/>
                  <w:sz w:val="24"/>
                  <w:szCs w:val="24"/>
                </w:rPr>
                <w:delText xml:space="preserve"> заболеваний органов дыхания: рак легких, астма, бронхит, туберкулез, грипп.</w:delText>
              </w:r>
            </w:del>
          </w:p>
        </w:tc>
        <w:tc>
          <w:tcPr>
            <w:tcW w:w="4231" w:type="dxa"/>
            <w:gridSpan w:val="5"/>
            <w:tcPrChange w:id="295" w:author="Айгуль Талипова" w:date="2024-05-04T00:23:00Z" w16du:dateUtc="2024-05-03T18:23:00Z">
              <w:tcPr>
                <w:tcW w:w="4233" w:type="dxa"/>
                <w:gridSpan w:val="7"/>
              </w:tcPr>
            </w:tcPrChange>
          </w:tcPr>
          <w:p w14:paraId="7D458B86" w14:textId="23A81EFC" w:rsidR="00BC24D2" w:rsidDel="00BC24D2" w:rsidRDefault="00BC24D2" w:rsidP="00BC24D2">
            <w:pPr>
              <w:rPr>
                <w:del w:id="296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  <w:del w:id="297" w:author="Айгуль Талипова" w:date="2024-05-04T00:23:00Z" w16du:dateUtc="2024-05-03T18:23:00Z">
              <w:r w:rsidDel="00BC24D2">
                <w:rPr>
                  <w:rFonts w:ascii="Times New Roman" w:hAnsi="Times New Roman"/>
                  <w:sz w:val="24"/>
                  <w:szCs w:val="24"/>
                </w:rPr>
                <w:delText>7.1.4.6</w:delText>
              </w:r>
              <w:r w:rsidDel="00BC24D2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BC24D2">
                <w:rPr>
                  <w:rFonts w:ascii="Times New Roman" w:hAnsi="Times New Roman"/>
                  <w:sz w:val="24"/>
                  <w:szCs w:val="24"/>
                </w:rPr>
                <w:delText xml:space="preserve"> объяснять причины и меры профилактики заболеваний органов дыхания</w:delText>
              </w:r>
            </w:del>
          </w:p>
        </w:tc>
        <w:tc>
          <w:tcPr>
            <w:tcW w:w="819" w:type="dxa"/>
            <w:gridSpan w:val="2"/>
            <w:tcPrChange w:id="298" w:author="Айгуль Талипова" w:date="2024-05-04T00:23:00Z" w16du:dateUtc="2024-05-03T18:23:00Z">
              <w:tcPr>
                <w:tcW w:w="819" w:type="dxa"/>
                <w:gridSpan w:val="5"/>
              </w:tcPr>
            </w:tcPrChange>
          </w:tcPr>
          <w:p w14:paraId="70068A97" w14:textId="7C267ED6" w:rsidR="00BC24D2" w:rsidDel="00BC24D2" w:rsidRDefault="00BC24D2" w:rsidP="00BC24D2">
            <w:pPr>
              <w:rPr>
                <w:del w:id="299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  <w:del w:id="300" w:author="Айгуль Талипова" w:date="2024-05-04T00:23:00Z" w16du:dateUtc="2024-05-03T18:23:00Z">
              <w:r w:rsidDel="00BC24D2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855" w:type="dxa"/>
            <w:gridSpan w:val="9"/>
            <w:tcPrChange w:id="301" w:author="Айгуль Талипова" w:date="2024-05-04T00:23:00Z" w16du:dateUtc="2024-05-03T18:23:00Z">
              <w:tcPr>
                <w:tcW w:w="855" w:type="dxa"/>
                <w:gridSpan w:val="12"/>
              </w:tcPr>
            </w:tcPrChange>
          </w:tcPr>
          <w:p w14:paraId="477FA312" w14:textId="6BDCCDD4" w:rsidR="00BC24D2" w:rsidDel="00BC24D2" w:rsidRDefault="00BC24D2" w:rsidP="00BC24D2">
            <w:pPr>
              <w:rPr>
                <w:del w:id="302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9" w:type="dxa"/>
            <w:gridSpan w:val="8"/>
            <w:tcPrChange w:id="303" w:author="Айгуль Талипова" w:date="2024-05-04T00:23:00Z" w16du:dateUtc="2024-05-03T18:23:00Z">
              <w:tcPr>
                <w:tcW w:w="1620" w:type="dxa"/>
                <w:gridSpan w:val="14"/>
              </w:tcPr>
            </w:tcPrChange>
          </w:tcPr>
          <w:p w14:paraId="1151CA1B" w14:textId="10D1220C" w:rsidR="00BC24D2" w:rsidDel="00BC24D2" w:rsidRDefault="00BC24D2" w:rsidP="00BC24D2">
            <w:pPr>
              <w:rPr>
                <w:del w:id="304" w:author="Айгуль Талипова" w:date="2024-05-04T00:23:00Z" w16du:dateUtc="2024-05-03T18:23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7CB785A5" w14:textId="77777777" w:rsidTr="006C13CC">
        <w:tblPrEx>
          <w:tblPrExChange w:id="305" w:author="Айгуль Талипова" w:date="2024-05-04T00:01:00Z" w16du:dateUtc="2024-05-03T18:01:00Z">
            <w:tblPrEx>
              <w:tblW w:w="14709" w:type="dxa"/>
            </w:tblPrEx>
          </w:tblPrExChange>
        </w:tblPrEx>
        <w:trPr>
          <w:trHeight w:val="360"/>
          <w:ins w:id="306" w:author="Айгуль Талипова" w:date="2024-05-03T23:54:00Z"/>
          <w:trPrChange w:id="307" w:author="Айгуль Талипова" w:date="2024-05-04T00:01:00Z" w16du:dateUtc="2024-05-03T18:01:00Z">
            <w:trPr>
              <w:gridAfter w:val="0"/>
              <w:wAfter w:w="529" w:type="dxa"/>
              <w:trHeight w:val="360"/>
            </w:trPr>
          </w:trPrChange>
        </w:trPr>
        <w:tc>
          <w:tcPr>
            <w:tcW w:w="523" w:type="dxa"/>
            <w:tcPrChange w:id="308" w:author="Айгуль Талипова" w:date="2024-05-04T00:01:00Z" w16du:dateUtc="2024-05-03T18:01:00Z">
              <w:tcPr>
                <w:tcW w:w="523" w:type="dxa"/>
              </w:tcPr>
            </w:tcPrChange>
          </w:tcPr>
          <w:p w14:paraId="18BF9125" w14:textId="08470880" w:rsidR="00BC24D2" w:rsidRDefault="00AB374B" w:rsidP="00BC24D2">
            <w:pPr>
              <w:rPr>
                <w:ins w:id="309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  <w:ins w:id="310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31</w:t>
              </w:r>
            </w:ins>
          </w:p>
        </w:tc>
        <w:tc>
          <w:tcPr>
            <w:tcW w:w="1570" w:type="dxa"/>
            <w:gridSpan w:val="2"/>
            <w:tcPrChange w:id="311" w:author="Айгуль Талипова" w:date="2024-05-04T00:01:00Z" w16du:dateUtc="2024-05-03T18:01:00Z">
              <w:tcPr>
                <w:tcW w:w="1570" w:type="dxa"/>
                <w:gridSpan w:val="7"/>
              </w:tcPr>
            </w:tcPrChange>
          </w:tcPr>
          <w:p w14:paraId="083005EC" w14:textId="77777777" w:rsidR="00BC24D2" w:rsidRDefault="00BC24D2" w:rsidP="00BC24D2">
            <w:pPr>
              <w:rPr>
                <w:ins w:id="312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  <w:tcPrChange w:id="313" w:author="Айгуль Талипова" w:date="2024-05-04T00:01:00Z" w16du:dateUtc="2024-05-03T18:01:00Z">
              <w:tcPr>
                <w:tcW w:w="4562" w:type="dxa"/>
                <w:gridSpan w:val="9"/>
              </w:tcPr>
            </w:tcPrChange>
          </w:tcPr>
          <w:p w14:paraId="355FDB2B" w14:textId="799E06AE" w:rsidR="00BC24D2" w:rsidRPr="00B21A4F" w:rsidRDefault="00BC24D2" w:rsidP="00BC24D2">
            <w:pPr>
              <w:ind w:left="33"/>
              <w:rPr>
                <w:ins w:id="314" w:author="Айгуль Талипова" w:date="2024-05-03T23:54:00Z" w16du:dateUtc="2024-05-03T17:54:00Z"/>
                <w:rFonts w:ascii="Times New Roman" w:eastAsia="Times New Roman,Calibri" w:hAnsi="Times New Roman"/>
                <w:sz w:val="24"/>
                <w:szCs w:val="24"/>
              </w:rPr>
            </w:pPr>
            <w:ins w:id="315" w:author="Айгуль Талипова" w:date="2024-05-03T23:54:00Z" w16du:dateUtc="2024-05-03T17:54:00Z">
              <w:r>
                <w:rPr>
                  <w:rFonts w:ascii="Times New Roman" w:eastAsia="Times New Roman,Calibri" w:hAnsi="Times New Roman"/>
                  <w:sz w:val="24"/>
                  <w:szCs w:val="24"/>
                </w:rPr>
                <w:t>СОЧ 2 четверть</w:t>
              </w:r>
            </w:ins>
          </w:p>
        </w:tc>
        <w:tc>
          <w:tcPr>
            <w:tcW w:w="4231" w:type="dxa"/>
            <w:gridSpan w:val="5"/>
            <w:tcPrChange w:id="316" w:author="Айгуль Талипова" w:date="2024-05-04T00:01:00Z" w16du:dateUtc="2024-05-03T18:01:00Z">
              <w:tcPr>
                <w:tcW w:w="4231" w:type="dxa"/>
                <w:gridSpan w:val="7"/>
              </w:tcPr>
            </w:tcPrChange>
          </w:tcPr>
          <w:p w14:paraId="3967CF72" w14:textId="77777777" w:rsidR="00BC24D2" w:rsidRDefault="00BC24D2" w:rsidP="00BC24D2">
            <w:pPr>
              <w:rPr>
                <w:ins w:id="317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9" w:type="dxa"/>
            <w:gridSpan w:val="2"/>
            <w:tcPrChange w:id="318" w:author="Айгуль Талипова" w:date="2024-05-04T00:01:00Z" w16du:dateUtc="2024-05-03T18:01:00Z">
              <w:tcPr>
                <w:tcW w:w="819" w:type="dxa"/>
                <w:gridSpan w:val="5"/>
              </w:tcPr>
            </w:tcPrChange>
          </w:tcPr>
          <w:p w14:paraId="5E8E258C" w14:textId="0117C0E4" w:rsidR="00BC24D2" w:rsidRDefault="00BC24D2" w:rsidP="00BC24D2">
            <w:pPr>
              <w:rPr>
                <w:ins w:id="319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  <w:ins w:id="320" w:author="Айгуль Талипова" w:date="2024-05-03T23:54:00Z" w16du:dateUtc="2024-05-03T17:54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5" w:type="dxa"/>
            <w:gridSpan w:val="9"/>
            <w:tcPrChange w:id="321" w:author="Айгуль Талипова" w:date="2024-05-04T00:01:00Z" w16du:dateUtc="2024-05-03T18:01:00Z">
              <w:tcPr>
                <w:tcW w:w="855" w:type="dxa"/>
                <w:gridSpan w:val="12"/>
              </w:tcPr>
            </w:tcPrChange>
          </w:tcPr>
          <w:p w14:paraId="0E436399" w14:textId="48954877" w:rsidR="00BC24D2" w:rsidRDefault="00BC24D2" w:rsidP="00BC24D2">
            <w:pPr>
              <w:rPr>
                <w:ins w:id="322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  <w:ins w:id="323" w:author="Айгуль Талипова" w:date="2024-05-04T00:23:00Z" w16du:dateUtc="2024-05-03T18:23:00Z">
              <w:r>
                <w:rPr>
                  <w:rFonts w:ascii="Times New Roman" w:hAnsi="Times New Roman"/>
                  <w:sz w:val="24"/>
                  <w:szCs w:val="24"/>
                </w:rPr>
                <w:t>21.12</w:t>
              </w:r>
            </w:ins>
          </w:p>
        </w:tc>
        <w:tc>
          <w:tcPr>
            <w:tcW w:w="2149" w:type="dxa"/>
            <w:gridSpan w:val="8"/>
            <w:tcPrChange w:id="324" w:author="Айгуль Талипова" w:date="2024-05-04T00:01:00Z" w16du:dateUtc="2024-05-03T18:01:00Z">
              <w:tcPr>
                <w:tcW w:w="1620" w:type="dxa"/>
                <w:gridSpan w:val="14"/>
              </w:tcPr>
            </w:tcPrChange>
          </w:tcPr>
          <w:p w14:paraId="4A50A219" w14:textId="77777777" w:rsidR="00BC24D2" w:rsidRDefault="00BC24D2" w:rsidP="00BC24D2">
            <w:pPr>
              <w:rPr>
                <w:ins w:id="325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0CFAC0BE" w14:textId="77777777" w:rsidTr="006C13CC">
        <w:trPr>
          <w:trHeight w:val="360"/>
          <w:ins w:id="326" w:author="Айгуль Талипова" w:date="2024-05-04T00:24:00Z" w16du:dateUtc="2024-05-03T18:24:00Z"/>
        </w:trPr>
        <w:tc>
          <w:tcPr>
            <w:tcW w:w="523" w:type="dxa"/>
          </w:tcPr>
          <w:p w14:paraId="36F4D075" w14:textId="73535B08" w:rsidR="00BC24D2" w:rsidRDefault="00AB374B" w:rsidP="00BC24D2">
            <w:pPr>
              <w:rPr>
                <w:ins w:id="327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  <w:ins w:id="328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32</w:t>
              </w:r>
            </w:ins>
          </w:p>
        </w:tc>
        <w:tc>
          <w:tcPr>
            <w:tcW w:w="1570" w:type="dxa"/>
            <w:gridSpan w:val="2"/>
          </w:tcPr>
          <w:p w14:paraId="68EDF916" w14:textId="77777777" w:rsidR="00BC24D2" w:rsidRDefault="00BC24D2" w:rsidP="00BC24D2">
            <w:pPr>
              <w:rPr>
                <w:ins w:id="329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2" w:type="dxa"/>
            <w:gridSpan w:val="6"/>
          </w:tcPr>
          <w:p w14:paraId="0C79A001" w14:textId="28E4055E" w:rsidR="00BC24D2" w:rsidRDefault="00BC24D2" w:rsidP="00BC24D2">
            <w:pPr>
              <w:ind w:left="33"/>
              <w:rPr>
                <w:ins w:id="330" w:author="Айгуль Талипова" w:date="2024-05-04T00:24:00Z" w16du:dateUtc="2024-05-03T18:24:00Z"/>
                <w:rFonts w:ascii="Times New Roman" w:eastAsia="Times New Roman,Calibri" w:hAnsi="Times New Roman"/>
                <w:sz w:val="24"/>
                <w:szCs w:val="24"/>
              </w:rPr>
            </w:pPr>
            <w:ins w:id="331" w:author="Айгуль Талипова" w:date="2024-05-04T00:24:00Z" w16du:dateUtc="2024-05-03T18:24:00Z">
              <w:r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ричины и профилактик</w:t>
              </w:r>
              <w:r>
                <w:rPr>
                  <w:rFonts w:ascii="Times New Roman" w:hAnsi="Times New Roman"/>
                  <w:sz w:val="24"/>
                  <w:szCs w:val="24"/>
                </w:rPr>
                <w:t>а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заболеваний органов дыхания: рак легких, астма,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lastRenderedPageBreak/>
                <w:t>бронхит, туберкулез, грипп.</w:t>
              </w:r>
            </w:ins>
          </w:p>
        </w:tc>
        <w:tc>
          <w:tcPr>
            <w:tcW w:w="4231" w:type="dxa"/>
            <w:gridSpan w:val="5"/>
          </w:tcPr>
          <w:p w14:paraId="30FC0621" w14:textId="6680CF13" w:rsidR="00BC24D2" w:rsidRDefault="00BC24D2" w:rsidP="00BC24D2">
            <w:pPr>
              <w:rPr>
                <w:ins w:id="332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  <w:ins w:id="333" w:author="Айгуль Талипова" w:date="2024-05-04T00:24:00Z" w16du:dateUtc="2024-05-03T18:24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7.1.4.6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объяснять причины и меры профилактики заболеваний органов </w:t>
              </w:r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дыхания</w:t>
              </w:r>
            </w:ins>
          </w:p>
        </w:tc>
        <w:tc>
          <w:tcPr>
            <w:tcW w:w="819" w:type="dxa"/>
            <w:gridSpan w:val="2"/>
          </w:tcPr>
          <w:p w14:paraId="4F83E991" w14:textId="6E37F674" w:rsidR="00BC24D2" w:rsidRDefault="00BC24D2" w:rsidP="00BC24D2">
            <w:pPr>
              <w:rPr>
                <w:ins w:id="334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  <w:ins w:id="335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1</w:t>
              </w:r>
            </w:ins>
          </w:p>
        </w:tc>
        <w:tc>
          <w:tcPr>
            <w:tcW w:w="855" w:type="dxa"/>
            <w:gridSpan w:val="9"/>
          </w:tcPr>
          <w:p w14:paraId="12A447C1" w14:textId="199BDD9E" w:rsidR="00BC24D2" w:rsidRDefault="00BC24D2" w:rsidP="00BC24D2">
            <w:pPr>
              <w:rPr>
                <w:ins w:id="336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  <w:ins w:id="337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27.12</w:t>
              </w:r>
            </w:ins>
          </w:p>
        </w:tc>
        <w:tc>
          <w:tcPr>
            <w:tcW w:w="2149" w:type="dxa"/>
            <w:gridSpan w:val="8"/>
          </w:tcPr>
          <w:p w14:paraId="4361760E" w14:textId="77777777" w:rsidR="00BC24D2" w:rsidRDefault="00BC24D2" w:rsidP="00BC24D2">
            <w:pPr>
              <w:rPr>
                <w:ins w:id="338" w:author="Айгуль Талипова" w:date="2024-05-04T00:24:00Z" w16du:dateUtc="2024-05-03T18:24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1971D886" w14:textId="77777777" w:rsidTr="006C13CC">
        <w:trPr>
          <w:gridAfter w:val="8"/>
          <w:wAfter w:w="2149" w:type="dxa"/>
          <w:trHeight w:val="360"/>
          <w:ins w:id="339" w:author="Айгуль Талипова" w:date="2024-05-03T23:54:00Z"/>
        </w:trPr>
        <w:tc>
          <w:tcPr>
            <w:tcW w:w="12560" w:type="dxa"/>
            <w:gridSpan w:val="25"/>
          </w:tcPr>
          <w:p w14:paraId="762A425F" w14:textId="77777777" w:rsidR="00BC24D2" w:rsidRDefault="00BC24D2" w:rsidP="00BC24D2">
            <w:pPr>
              <w:rPr>
                <w:ins w:id="340" w:author="Айгуль Талипова" w:date="2024-05-03T23:55:00Z" w16du:dateUtc="2024-05-03T17:55:00Z"/>
                <w:rFonts w:ascii="Times New Roman" w:hAnsi="Times New Roman"/>
                <w:sz w:val="24"/>
                <w:szCs w:val="24"/>
              </w:rPr>
            </w:pPr>
            <w:ins w:id="341" w:author="Айгуль Талипова" w:date="2024-05-03T23:55:00Z" w16du:dateUtc="2024-05-03T17:55:00Z">
              <w:r>
                <w:rPr>
                  <w:rFonts w:ascii="Times New Roman" w:hAnsi="Times New Roman"/>
                  <w:sz w:val="24"/>
                  <w:szCs w:val="24"/>
                </w:rPr>
                <w:t xml:space="preserve">3 четверть </w:t>
              </w:r>
            </w:ins>
          </w:p>
          <w:p w14:paraId="00DB67C2" w14:textId="2B36C4D8" w:rsidR="00BC24D2" w:rsidRDefault="00BC24D2" w:rsidP="00BC24D2">
            <w:pPr>
              <w:rPr>
                <w:ins w:id="342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:rsidDel="00110F8E" w14:paraId="677FBCA0" w14:textId="77777777" w:rsidTr="006C13CC">
        <w:trPr>
          <w:gridAfter w:val="8"/>
          <w:wAfter w:w="2149" w:type="dxa"/>
          <w:trHeight w:val="360"/>
          <w:del w:id="343" w:author="Айгуль Талипова" w:date="2024-05-03T23:54:00Z"/>
          <w:trPrChange w:id="344" w:author="Айгуль Талипова" w:date="2024-05-04T00:01:00Z" w16du:dateUtc="2024-05-03T18:01:00Z">
            <w:trPr>
              <w:gridAfter w:val="8"/>
              <w:wAfter w:w="2039" w:type="dxa"/>
              <w:trHeight w:val="360"/>
            </w:trPr>
          </w:trPrChange>
        </w:trPr>
        <w:tc>
          <w:tcPr>
            <w:tcW w:w="11705" w:type="dxa"/>
            <w:gridSpan w:val="16"/>
            <w:tcPrChange w:id="345" w:author="Айгуль Талипова" w:date="2024-05-04T00:01:00Z" w16du:dateUtc="2024-05-03T18:01:00Z">
              <w:tcPr>
                <w:tcW w:w="11727" w:type="dxa"/>
                <w:gridSpan w:val="34"/>
              </w:tcPr>
            </w:tcPrChange>
          </w:tcPr>
          <w:p w14:paraId="7BB218D2" w14:textId="2ED28F2C" w:rsidR="00BC24D2" w:rsidRPr="006C11AE" w:rsidDel="00110F8E" w:rsidRDefault="00BC24D2" w:rsidP="00BC24D2">
            <w:pPr>
              <w:rPr>
                <w:del w:id="346" w:author="Айгуль Талипова" w:date="2024-05-03T23:54:00Z" w16du:dateUtc="2024-05-03T17:54:00Z"/>
                <w:rFonts w:ascii="Times New Roman" w:hAnsi="Times New Roman"/>
                <w:b/>
                <w:sz w:val="24"/>
                <w:szCs w:val="24"/>
              </w:rPr>
            </w:pPr>
            <w:ins w:id="347" w:author="Assel Zhakibayeva" w:date="2017-09-07T09:42:00Z">
              <w:del w:id="348" w:author="Айгуль Талипова" w:date="2024-05-03T23:54:00Z" w16du:dateUtc="2024-05-03T17:54:00Z">
                <w:r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>С</w:delText>
                </w:r>
                <w:r w:rsidRPr="006C11AE"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>уммативное оценивание</w:delText>
                </w:r>
                <w:r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 xml:space="preserve"> за четверть</w:delText>
                </w:r>
              </w:del>
            </w:ins>
            <w:del w:id="349" w:author="Айгуль Талипова" w:date="2024-05-03T23:54:00Z" w16du:dateUtc="2024-05-03T17:54:00Z">
              <w:r w:rsidRPr="006C11AE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Внутреннее суммативное оценивание</w:delText>
              </w:r>
            </w:del>
          </w:p>
        </w:tc>
        <w:tc>
          <w:tcPr>
            <w:tcW w:w="236" w:type="dxa"/>
            <w:gridSpan w:val="3"/>
            <w:tcPrChange w:id="350" w:author="Айгуль Талипова" w:date="2024-05-04T00:01:00Z" w16du:dateUtc="2024-05-03T18:01:00Z">
              <w:tcPr>
                <w:tcW w:w="236" w:type="dxa"/>
                <w:gridSpan w:val="2"/>
              </w:tcPr>
            </w:tcPrChange>
          </w:tcPr>
          <w:p w14:paraId="7A6F1FA1" w14:textId="3B2FCC9A" w:rsidR="00BC24D2" w:rsidDel="00110F8E" w:rsidRDefault="00BC24D2" w:rsidP="00BC24D2">
            <w:pPr>
              <w:rPr>
                <w:del w:id="351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  <w:del w:id="352" w:author="Айгуль Талипова" w:date="2024-05-03T23:54:00Z" w16du:dateUtc="2024-05-03T17:54:00Z">
              <w:r w:rsidDel="00110F8E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619" w:type="dxa"/>
            <w:gridSpan w:val="6"/>
            <w:tcPrChange w:id="353" w:author="Айгуль Талипова" w:date="2024-05-04T00:01:00Z" w16du:dateUtc="2024-05-03T18:01:00Z">
              <w:tcPr>
                <w:tcW w:w="619" w:type="dxa"/>
                <w:gridSpan w:val="10"/>
              </w:tcPr>
            </w:tcPrChange>
          </w:tcPr>
          <w:p w14:paraId="21B7D2F7" w14:textId="33C9048A" w:rsidR="00BC24D2" w:rsidDel="00110F8E" w:rsidRDefault="00BC24D2" w:rsidP="00BC24D2">
            <w:pPr>
              <w:rPr>
                <w:del w:id="354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:rsidDel="00110F8E" w14:paraId="2D0F19E5" w14:textId="77777777" w:rsidTr="006C13CC">
        <w:trPr>
          <w:gridAfter w:val="8"/>
          <w:wAfter w:w="2149" w:type="dxa"/>
          <w:trHeight w:val="360"/>
          <w:del w:id="355" w:author="Айгуль Талипова" w:date="2024-05-03T23:54:00Z"/>
          <w:trPrChange w:id="356" w:author="Айгуль Талипова" w:date="2024-05-04T00:01:00Z" w16du:dateUtc="2024-05-03T18:01:00Z">
            <w:trPr>
              <w:gridAfter w:val="8"/>
              <w:wAfter w:w="2039" w:type="dxa"/>
              <w:trHeight w:val="360"/>
            </w:trPr>
          </w:trPrChange>
        </w:trPr>
        <w:tc>
          <w:tcPr>
            <w:tcW w:w="11705" w:type="dxa"/>
            <w:gridSpan w:val="16"/>
            <w:tcPrChange w:id="357" w:author="Айгуль Талипова" w:date="2024-05-04T00:01:00Z" w16du:dateUtc="2024-05-03T18:01:00Z">
              <w:tcPr>
                <w:tcW w:w="11727" w:type="dxa"/>
                <w:gridSpan w:val="34"/>
              </w:tcPr>
            </w:tcPrChange>
          </w:tcPr>
          <w:p w14:paraId="46135438" w14:textId="7E8C8654" w:rsidR="00BC24D2" w:rsidRPr="006C11AE" w:rsidDel="00110F8E" w:rsidRDefault="00BC24D2" w:rsidP="00BC24D2">
            <w:pPr>
              <w:rPr>
                <w:del w:id="358" w:author="Айгуль Талипова" w:date="2024-05-03T23:54:00Z" w16du:dateUtc="2024-05-03T17:54:00Z"/>
                <w:rFonts w:ascii="Times New Roman" w:hAnsi="Times New Roman"/>
                <w:b/>
                <w:sz w:val="24"/>
                <w:szCs w:val="24"/>
              </w:rPr>
            </w:pPr>
            <w:del w:id="359" w:author="Айгуль Талипова" w:date="2024-05-03T23:54:00Z" w16du:dateUtc="2024-05-03T17:54:00Z">
              <w:r w:rsidRPr="006C11AE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Всего за четверть</w:delText>
              </w:r>
            </w:del>
          </w:p>
        </w:tc>
        <w:tc>
          <w:tcPr>
            <w:tcW w:w="236" w:type="dxa"/>
            <w:gridSpan w:val="3"/>
            <w:tcPrChange w:id="360" w:author="Айгуль Талипова" w:date="2024-05-04T00:01:00Z" w16du:dateUtc="2024-05-03T18:01:00Z">
              <w:tcPr>
                <w:tcW w:w="236" w:type="dxa"/>
                <w:gridSpan w:val="2"/>
              </w:tcPr>
            </w:tcPrChange>
          </w:tcPr>
          <w:p w14:paraId="6E92D417" w14:textId="278BA372" w:rsidR="00BC24D2" w:rsidRPr="00825AD0" w:rsidDel="00110F8E" w:rsidRDefault="00BC24D2" w:rsidP="00BC24D2">
            <w:pPr>
              <w:rPr>
                <w:del w:id="361" w:author="Айгуль Талипова" w:date="2024-05-03T23:54:00Z" w16du:dateUtc="2024-05-03T17:54:00Z"/>
                <w:rFonts w:ascii="Times New Roman" w:hAnsi="Times New Roman"/>
                <w:b/>
                <w:sz w:val="24"/>
                <w:szCs w:val="24"/>
              </w:rPr>
            </w:pPr>
            <w:del w:id="362" w:author="Айгуль Талипова" w:date="2024-05-03T23:54:00Z" w16du:dateUtc="2024-05-03T17:54:00Z">
              <w:r w:rsidRPr="00825AD0" w:rsidDel="00110F8E">
                <w:rPr>
                  <w:rFonts w:ascii="Times New Roman" w:hAnsi="Times New Roman"/>
                  <w:b/>
                  <w:sz w:val="24"/>
                  <w:szCs w:val="24"/>
                </w:rPr>
                <w:delText>14</w:delText>
              </w:r>
            </w:del>
            <w:ins w:id="363" w:author="Assel Zhakibayeva" w:date="2017-09-07T09:16:00Z">
              <w:del w:id="364" w:author="Айгуль Талипова" w:date="2024-05-03T23:54:00Z" w16du:dateUtc="2024-05-03T17:54:00Z">
                <w:r w:rsidRPr="00825AD0"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>1</w:delText>
                </w:r>
                <w:r w:rsidDel="00110F8E">
                  <w:rPr>
                    <w:rFonts w:ascii="Times New Roman" w:hAnsi="Times New Roman"/>
                    <w:b/>
                    <w:sz w:val="24"/>
                    <w:szCs w:val="24"/>
                  </w:rPr>
                  <w:delText>6</w:delText>
                </w:r>
              </w:del>
            </w:ins>
          </w:p>
        </w:tc>
        <w:tc>
          <w:tcPr>
            <w:tcW w:w="619" w:type="dxa"/>
            <w:gridSpan w:val="6"/>
            <w:tcPrChange w:id="365" w:author="Айгуль Талипова" w:date="2024-05-04T00:01:00Z" w16du:dateUtc="2024-05-03T18:01:00Z">
              <w:tcPr>
                <w:tcW w:w="619" w:type="dxa"/>
                <w:gridSpan w:val="10"/>
              </w:tcPr>
            </w:tcPrChange>
          </w:tcPr>
          <w:p w14:paraId="3C1C0F5F" w14:textId="330A16D2" w:rsidR="00BC24D2" w:rsidRPr="00825AD0" w:rsidDel="00110F8E" w:rsidRDefault="00BC24D2" w:rsidP="00BC24D2">
            <w:pPr>
              <w:rPr>
                <w:del w:id="366" w:author="Айгуль Талипова" w:date="2024-05-03T23:54:00Z" w16du:dateUtc="2024-05-03T17:54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C24D2" w:rsidDel="00110F8E" w14:paraId="261964A7" w14:textId="77777777" w:rsidTr="006C13CC">
        <w:trPr>
          <w:gridAfter w:val="8"/>
          <w:wAfter w:w="2149" w:type="dxa"/>
          <w:del w:id="367" w:author="Айгуль Талипова" w:date="2024-05-03T23:54:00Z"/>
          <w:trPrChange w:id="368" w:author="Айгуль Талипова" w:date="2024-05-04T00:01:00Z" w16du:dateUtc="2024-05-03T18:01:00Z">
            <w:trPr>
              <w:gridAfter w:val="8"/>
              <w:wAfter w:w="2039" w:type="dxa"/>
            </w:trPr>
          </w:trPrChange>
        </w:trPr>
        <w:tc>
          <w:tcPr>
            <w:tcW w:w="11705" w:type="dxa"/>
            <w:gridSpan w:val="16"/>
            <w:hideMark/>
            <w:tcPrChange w:id="369" w:author="Айгуль Талипова" w:date="2024-05-04T00:01:00Z" w16du:dateUtc="2024-05-03T18:01:00Z">
              <w:tcPr>
                <w:tcW w:w="11727" w:type="dxa"/>
                <w:gridSpan w:val="34"/>
                <w:hideMark/>
              </w:tcPr>
            </w:tcPrChange>
          </w:tcPr>
          <w:p w14:paraId="403992B8" w14:textId="79E05D6E" w:rsidR="00BC24D2" w:rsidRPr="00825AD0" w:rsidDel="00110F8E" w:rsidRDefault="00BC24D2" w:rsidP="00BC24D2">
            <w:pPr>
              <w:jc w:val="center"/>
              <w:rPr>
                <w:del w:id="370" w:author="Айгуль Талипова" w:date="2024-05-03T23:54:00Z" w16du:dateUtc="2024-05-03T17:54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PrChange w:id="371" w:author="Айгуль Талипова" w:date="2024-05-04T00:01:00Z" w16du:dateUtc="2024-05-03T18:01:00Z">
              <w:tcPr>
                <w:tcW w:w="236" w:type="dxa"/>
                <w:gridSpan w:val="2"/>
              </w:tcPr>
            </w:tcPrChange>
          </w:tcPr>
          <w:p w14:paraId="7BBE7ED9" w14:textId="2F6D391A" w:rsidR="00BC24D2" w:rsidDel="00110F8E" w:rsidRDefault="00BC24D2" w:rsidP="00BC24D2">
            <w:pPr>
              <w:jc w:val="center"/>
              <w:rPr>
                <w:del w:id="372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6"/>
            <w:tcPrChange w:id="373" w:author="Айгуль Талипова" w:date="2024-05-04T00:01:00Z" w16du:dateUtc="2024-05-03T18:01:00Z">
              <w:tcPr>
                <w:tcW w:w="619" w:type="dxa"/>
                <w:gridSpan w:val="10"/>
              </w:tcPr>
            </w:tcPrChange>
          </w:tcPr>
          <w:p w14:paraId="14AEC398" w14:textId="0C3462E8" w:rsidR="00BC24D2" w:rsidDel="00110F8E" w:rsidRDefault="00BC24D2" w:rsidP="00BC24D2">
            <w:pPr>
              <w:jc w:val="center"/>
              <w:rPr>
                <w:del w:id="374" w:author="Айгуль Талипова" w:date="2024-05-03T23:54:00Z" w16du:dateUtc="2024-05-03T17:54:00Z"/>
                <w:rFonts w:ascii="Times New Roman" w:hAnsi="Times New Roman"/>
                <w:sz w:val="24"/>
                <w:szCs w:val="24"/>
              </w:rPr>
            </w:pPr>
          </w:p>
        </w:tc>
      </w:tr>
      <w:tr w:rsidR="000C5424" w14:paraId="37C98AF0" w14:textId="77777777" w:rsidTr="008425DB">
        <w:tc>
          <w:tcPr>
            <w:tcW w:w="523" w:type="dxa"/>
            <w:hideMark/>
          </w:tcPr>
          <w:p w14:paraId="078B0570" w14:textId="5D592726" w:rsidR="000C5424" w:rsidDel="00BE24BB" w:rsidRDefault="000C5424" w:rsidP="00BC24D2">
            <w:pPr>
              <w:rPr>
                <w:del w:id="375" w:author="Айгуль Талипова" w:date="2024-05-03T23:55:00Z" w16du:dateUtc="2024-05-03T17:55:00Z"/>
                <w:rFonts w:ascii="Times New Roman" w:hAnsi="Times New Roman"/>
                <w:sz w:val="24"/>
                <w:szCs w:val="24"/>
                <w:lang w:val="kk-KZ"/>
              </w:rPr>
            </w:pPr>
            <w:del w:id="376" w:author="Айгуль Талипова" w:date="2024-05-03T23:55:00Z" w16du:dateUtc="2024-05-03T17:55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>Выделе</w:delText>
              </w:r>
            </w:del>
            <w:ins w:id="377" w:author="Айгуль Талипова" w:date="2024-05-04T00:26:00Z" w16du:dateUtc="2024-05-03T18:26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ins w:id="378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del w:id="379" w:author="Айгуль Талипова" w:date="2024-05-03T23:55:00Z" w16du:dateUtc="2024-05-03T17:55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>ние</w:delText>
              </w:r>
            </w:del>
          </w:p>
          <w:p w14:paraId="7B5C4AFD" w14:textId="1045C24C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vMerge w:val="restart"/>
          </w:tcPr>
          <w:p w14:paraId="21A75738" w14:textId="77777777" w:rsidR="000C5424" w:rsidRDefault="000C5424" w:rsidP="00BC24D2">
            <w:pPr>
              <w:rPr>
                <w:ins w:id="380" w:author="Айгуль Талипова" w:date="2024-05-03T23:55:00Z" w16du:dateUtc="2024-05-03T17:55:00Z"/>
                <w:rFonts w:ascii="Times New Roman" w:hAnsi="Times New Roman"/>
                <w:sz w:val="24"/>
                <w:szCs w:val="24"/>
                <w:lang w:val="kk-KZ"/>
              </w:rPr>
            </w:pPr>
            <w:ins w:id="381" w:author="Айгуль Талипова" w:date="2024-05-03T23:55:00Z" w16du:dateUtc="2024-05-03T17:55:00Z">
              <w:r>
                <w:rPr>
                  <w:rFonts w:ascii="Times New Roman" w:hAnsi="Times New Roman"/>
                  <w:sz w:val="24"/>
                  <w:szCs w:val="24"/>
                </w:rPr>
                <w:t>Выделение</w:t>
              </w:r>
            </w:ins>
          </w:p>
          <w:p w14:paraId="3BA193D9" w14:textId="7048530F" w:rsidR="000C5424" w:rsidRDefault="000C5424" w:rsidP="00BC24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del w:id="382" w:author="Айгуль Талипова" w:date="2024-05-03T23:55:00Z" w16du:dateUtc="2024-05-03T17:55:00Z">
              <w:r w:rsidRPr="00825AD0" w:rsidDel="00BE24BB">
                <w:rPr>
                  <w:rFonts w:ascii="Times New Roman" w:hAnsi="Times New Roman"/>
                  <w:b/>
                  <w:sz w:val="24"/>
                  <w:szCs w:val="24"/>
                </w:rPr>
                <w:delText>3-я  четверть</w:delText>
              </w:r>
            </w:del>
          </w:p>
        </w:tc>
        <w:tc>
          <w:tcPr>
            <w:tcW w:w="4508" w:type="dxa"/>
            <w:gridSpan w:val="4"/>
            <w:hideMark/>
          </w:tcPr>
          <w:p w14:paraId="1EB5B9AF" w14:textId="79A4A02B" w:rsidR="000C5424" w:rsidRPr="00B21A4F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Значение выделения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живых организмов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. Продукты выделения у животных. Конечные продукты обмена веществ </w:t>
            </w:r>
          </w:p>
        </w:tc>
        <w:tc>
          <w:tcPr>
            <w:tcW w:w="4243" w:type="dxa"/>
            <w:gridSpan w:val="5"/>
          </w:tcPr>
          <w:p w14:paraId="3CA12619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выделения в жизнедеятельности организмов</w:t>
            </w:r>
          </w:p>
          <w:p w14:paraId="0D3F576A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dxa"/>
            <w:gridSpan w:val="4"/>
          </w:tcPr>
          <w:p w14:paraId="5209382D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21771D5B" w14:textId="5783157C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83" w:author="Айгуль Талипова" w:date="2024-05-04T00:25:00Z" w16du:dateUtc="2024-05-03T18:25:00Z">
              <w:r>
                <w:rPr>
                  <w:rFonts w:ascii="Times New Roman" w:hAnsi="Times New Roman"/>
                  <w:sz w:val="24"/>
                  <w:szCs w:val="24"/>
                </w:rPr>
                <w:t>28.12</w:t>
              </w:r>
            </w:ins>
          </w:p>
        </w:tc>
        <w:tc>
          <w:tcPr>
            <w:tcW w:w="2149" w:type="dxa"/>
            <w:gridSpan w:val="8"/>
          </w:tcPr>
          <w:p w14:paraId="7AA87318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424" w14:paraId="6AAFCEC5" w14:textId="2B544A32" w:rsidTr="006C13CC">
        <w:tc>
          <w:tcPr>
            <w:tcW w:w="523" w:type="dxa"/>
            <w:hideMark/>
          </w:tcPr>
          <w:p w14:paraId="5AA1C43C" w14:textId="4E4310A7" w:rsidR="000C5424" w:rsidRDefault="00AB374B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84" w:author="Айгуль Талипова" w:date="2024-05-04T00:48:00Z" w16du:dateUtc="2024-05-03T18:48:00Z">
              <w:r>
                <w:rPr>
                  <w:rFonts w:ascii="Times New Roman" w:hAnsi="Times New Roman"/>
                  <w:sz w:val="24"/>
                  <w:szCs w:val="24"/>
                </w:rPr>
                <w:t>34</w:t>
              </w:r>
            </w:ins>
          </w:p>
        </w:tc>
        <w:tc>
          <w:tcPr>
            <w:tcW w:w="1570" w:type="dxa"/>
            <w:gridSpan w:val="2"/>
            <w:vMerge/>
          </w:tcPr>
          <w:p w14:paraId="7ED21FA6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0AF223FE" w14:textId="1937700B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Продукты выделения у растений: начальные и конечные продукты фотосинтеза и дыхания. </w:t>
            </w:r>
          </w:p>
          <w:p w14:paraId="065B73DC" w14:textId="77777777" w:rsidR="000C5424" w:rsidRPr="00B21A4F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Лабораторная работа «Исследование особенностей выделения у растений на примере проростков». </w:t>
            </w:r>
          </w:p>
        </w:tc>
        <w:tc>
          <w:tcPr>
            <w:tcW w:w="4243" w:type="dxa"/>
            <w:gridSpan w:val="5"/>
            <w:hideMark/>
          </w:tcPr>
          <w:p w14:paraId="7D787551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особенности выделения у растений</w:t>
            </w:r>
          </w:p>
        </w:tc>
        <w:tc>
          <w:tcPr>
            <w:tcW w:w="861" w:type="dxa"/>
            <w:gridSpan w:val="4"/>
          </w:tcPr>
          <w:p w14:paraId="11399FB0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620FF58D" w14:textId="734E0AC6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85" w:author="Айгуль Талипова" w:date="2024-05-04T00:26:00Z" w16du:dateUtc="2024-05-03T18:26:00Z">
              <w:r>
                <w:rPr>
                  <w:rFonts w:ascii="Times New Roman" w:hAnsi="Times New Roman"/>
                  <w:sz w:val="24"/>
                  <w:szCs w:val="24"/>
                </w:rPr>
                <w:t>10.01</w:t>
              </w:r>
            </w:ins>
          </w:p>
        </w:tc>
        <w:tc>
          <w:tcPr>
            <w:tcW w:w="2149" w:type="dxa"/>
            <w:gridSpan w:val="8"/>
          </w:tcPr>
          <w:p w14:paraId="5BAF17FC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424" w14:paraId="7F2F0E91" w14:textId="673804BF" w:rsidTr="006C13CC">
        <w:trPr>
          <w:trHeight w:val="1232"/>
        </w:trPr>
        <w:tc>
          <w:tcPr>
            <w:tcW w:w="523" w:type="dxa"/>
            <w:hideMark/>
          </w:tcPr>
          <w:p w14:paraId="759C3F5E" w14:textId="55D67794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86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ins w:id="387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0A83C276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0637F742" w14:textId="6D951AB9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Выделительная система животных.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Сравнение строения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выделительных систем </w:t>
            </w:r>
            <w:r>
              <w:rPr>
                <w:rFonts w:ascii="Times New Roman" w:hAnsi="Times New Roman"/>
                <w:sz w:val="24"/>
                <w:szCs w:val="24"/>
              </w:rPr>
              <w:t>животных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  <w:ins w:id="388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 xml:space="preserve"> СОР № 7</w:t>
              </w:r>
            </w:ins>
          </w:p>
        </w:tc>
        <w:tc>
          <w:tcPr>
            <w:tcW w:w="4243" w:type="dxa"/>
            <w:gridSpan w:val="5"/>
            <w:hideMark/>
          </w:tcPr>
          <w:p w14:paraId="2C154711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выделительной системы беспозвоночных и позвоночных животных</w:t>
            </w:r>
          </w:p>
        </w:tc>
        <w:tc>
          <w:tcPr>
            <w:tcW w:w="861" w:type="dxa"/>
            <w:gridSpan w:val="4"/>
          </w:tcPr>
          <w:p w14:paraId="47541178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9"/>
          </w:tcPr>
          <w:p w14:paraId="5B1543C5" w14:textId="424616EC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89" w:author="Айгуль Талипова" w:date="2024-05-04T00:26:00Z" w16du:dateUtc="2024-05-03T18:26:00Z">
              <w:r>
                <w:rPr>
                  <w:rFonts w:ascii="Times New Roman" w:hAnsi="Times New Roman"/>
                  <w:sz w:val="24"/>
                  <w:szCs w:val="24"/>
                </w:rPr>
                <w:t>11.01</w:t>
              </w:r>
            </w:ins>
          </w:p>
        </w:tc>
        <w:tc>
          <w:tcPr>
            <w:tcW w:w="2149" w:type="dxa"/>
            <w:gridSpan w:val="8"/>
          </w:tcPr>
          <w:p w14:paraId="6B1B0A4C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424" w14:paraId="49095F7B" w14:textId="0766E991" w:rsidTr="006C13CC">
        <w:trPr>
          <w:trHeight w:val="1310"/>
        </w:trPr>
        <w:tc>
          <w:tcPr>
            <w:tcW w:w="523" w:type="dxa"/>
            <w:hideMark/>
          </w:tcPr>
          <w:p w14:paraId="4B4ED90B" w14:textId="03F16BD3" w:rsidR="000C5424" w:rsidDel="00BE24BB" w:rsidRDefault="000C5424" w:rsidP="00BC24D2">
            <w:pPr>
              <w:rPr>
                <w:del w:id="390" w:author="Айгуль Талипова" w:date="2024-05-03T23:57:00Z" w16du:dateUtc="2024-05-03T17:57:00Z"/>
                <w:rFonts w:ascii="Times New Roman" w:hAnsi="Times New Roman"/>
                <w:sz w:val="24"/>
                <w:szCs w:val="24"/>
              </w:rPr>
            </w:pPr>
            <w:del w:id="391" w:author="Айгуль Талипова" w:date="2024-05-03T23:57:00Z" w16du:dateUtc="2024-05-03T17:57:00Z">
              <w:r w:rsidDel="00BE24BB">
                <w:rPr>
                  <w:rFonts w:ascii="Times New Roman" w:hAnsi="Times New Roman"/>
                  <w:sz w:val="24"/>
                  <w:szCs w:val="24"/>
                </w:rPr>
                <w:delText xml:space="preserve">Движение </w:delText>
              </w:r>
            </w:del>
          </w:p>
          <w:p w14:paraId="2AE96B51" w14:textId="3A760FC0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92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ins w:id="393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6</w:t>
              </w:r>
            </w:ins>
            <w:ins w:id="394" w:author="Айгуль Талипова" w:date="2024-05-04T00:28:00Z" w16du:dateUtc="2024-05-03T18:28:00Z">
              <w:r w:rsidR="006A3CC9">
                <w:rPr>
                  <w:rFonts w:ascii="Times New Roman" w:hAnsi="Times New Roman"/>
                  <w:sz w:val="24"/>
                  <w:szCs w:val="24"/>
                </w:rPr>
                <w:t>-3</w:t>
              </w:r>
            </w:ins>
            <w:ins w:id="395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7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5FC23685" w14:textId="77777777" w:rsidR="000C5424" w:rsidRDefault="000C5424" w:rsidP="00BC24D2">
            <w:pPr>
              <w:rPr>
                <w:ins w:id="396" w:author="Айгуль Талипова" w:date="2024-05-03T23:57:00Z" w16du:dateUtc="2024-05-03T17:57:00Z"/>
                <w:rFonts w:ascii="Times New Roman" w:hAnsi="Times New Roman"/>
                <w:sz w:val="24"/>
                <w:szCs w:val="24"/>
              </w:rPr>
            </w:pPr>
            <w:ins w:id="397" w:author="Айгуль Талипова" w:date="2024-05-03T23:57:00Z" w16du:dateUtc="2024-05-03T17:57:00Z">
              <w:r>
                <w:rPr>
                  <w:rFonts w:ascii="Times New Roman" w:hAnsi="Times New Roman"/>
                  <w:sz w:val="24"/>
                  <w:szCs w:val="24"/>
                </w:rPr>
                <w:t xml:space="preserve">Движение </w:t>
              </w:r>
            </w:ins>
          </w:p>
          <w:p w14:paraId="56B8CF59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57C6C09D" w14:textId="10BDA6E8" w:rsidR="000C5424" w:rsidRPr="00B21A4F" w:rsidRDefault="000C5424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Движение растений. Значение </w:t>
            </w:r>
            <w:r>
              <w:rPr>
                <w:rFonts w:ascii="Times New Roman" w:hAnsi="Times New Roman"/>
                <w:sz w:val="24"/>
                <w:szCs w:val="24"/>
              </w:rPr>
              <w:t>движения для жизнедеятельности растений. Способы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движений растений (тропизмы, таксисы</w:t>
            </w:r>
            <w:r>
              <w:rPr>
                <w:rFonts w:ascii="Times New Roman" w:hAnsi="Times New Roman"/>
                <w:sz w:val="24"/>
                <w:szCs w:val="24"/>
              </w:rPr>
              <w:t>, ростовые движения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Влияние света на рост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растений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Приспособлени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растений к меняющимся условиям освещения. Фотопериодизм как адаптаци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организма к длине светового дня. </w:t>
            </w:r>
          </w:p>
        </w:tc>
        <w:tc>
          <w:tcPr>
            <w:tcW w:w="4243" w:type="dxa"/>
            <w:gridSpan w:val="5"/>
          </w:tcPr>
          <w:p w14:paraId="7ED83E18" w14:textId="77777777" w:rsidR="000C5424" w:rsidRDefault="000C5424" w:rsidP="00BC24D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значение и объяснять причины движений растений (тропизмы, таксисы),</w:t>
            </w:r>
          </w:p>
          <w:p w14:paraId="48D3109C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влияние света на развитие растений</w:t>
            </w:r>
          </w:p>
          <w:p w14:paraId="64310E1B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роль фотопериодизма у растений</w:t>
            </w:r>
          </w:p>
        </w:tc>
        <w:tc>
          <w:tcPr>
            <w:tcW w:w="861" w:type="dxa"/>
            <w:gridSpan w:val="4"/>
          </w:tcPr>
          <w:p w14:paraId="48F70F0E" w14:textId="51375E63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398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399" w:author="Айгуль Талипова" w:date="2024-05-04T00:27:00Z" w16du:dateUtc="2024-05-03T18:27:00Z">
              <w:r w:rsidDel="000C5424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</w:p>
        </w:tc>
        <w:tc>
          <w:tcPr>
            <w:tcW w:w="855" w:type="dxa"/>
            <w:gridSpan w:val="9"/>
          </w:tcPr>
          <w:p w14:paraId="6470ADE2" w14:textId="77777777" w:rsidR="000C5424" w:rsidRDefault="000C5424" w:rsidP="00BC24D2">
            <w:pPr>
              <w:rPr>
                <w:ins w:id="400" w:author="Айгуль Талипова" w:date="2024-05-04T00:27:00Z" w16du:dateUtc="2024-05-03T18:27:00Z"/>
                <w:rFonts w:ascii="Times New Roman" w:hAnsi="Times New Roman"/>
                <w:sz w:val="24"/>
                <w:szCs w:val="24"/>
              </w:rPr>
            </w:pPr>
            <w:ins w:id="401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>17.01</w:t>
              </w:r>
            </w:ins>
          </w:p>
          <w:p w14:paraId="2CE4D91F" w14:textId="623C4B7A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02" w:author="Айгуль Талипова" w:date="2024-05-04T00:27:00Z" w16du:dateUtc="2024-05-03T18:27:00Z">
              <w:r>
                <w:rPr>
                  <w:rFonts w:ascii="Times New Roman" w:hAnsi="Times New Roman"/>
                  <w:sz w:val="24"/>
                  <w:szCs w:val="24"/>
                </w:rPr>
                <w:t>18.01</w:t>
              </w:r>
            </w:ins>
          </w:p>
        </w:tc>
        <w:tc>
          <w:tcPr>
            <w:tcW w:w="2149" w:type="dxa"/>
            <w:gridSpan w:val="8"/>
          </w:tcPr>
          <w:p w14:paraId="121B1F25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5424" w14:paraId="03A4E377" w14:textId="35867C26" w:rsidTr="00157A16">
        <w:trPr>
          <w:trHeight w:val="790"/>
        </w:trPr>
        <w:tc>
          <w:tcPr>
            <w:tcW w:w="523" w:type="dxa"/>
            <w:hideMark/>
          </w:tcPr>
          <w:p w14:paraId="07A0D1E5" w14:textId="6C90D710" w:rsidR="000C5424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03" w:author="Айгуль Талипова" w:date="2024-05-04T00:28:00Z" w16du:dateUtc="2024-05-03T18:28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  <w:ins w:id="404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8</w:t>
              </w:r>
            </w:ins>
            <w:ins w:id="405" w:author="Айгуль Талипова" w:date="2024-05-04T00:29:00Z" w16du:dateUtc="2024-05-03T18:29:00Z">
              <w:r>
                <w:rPr>
                  <w:rFonts w:ascii="Times New Roman" w:hAnsi="Times New Roman"/>
                  <w:sz w:val="24"/>
                  <w:szCs w:val="24"/>
                </w:rPr>
                <w:t>-3</w:t>
              </w:r>
            </w:ins>
            <w:ins w:id="406" w:author="Айгуль Талипова" w:date="2024-05-04T00:48:00Z" w16du:dateUtc="2024-05-03T18:48:00Z">
              <w:r w:rsidR="00AB374B">
                <w:rPr>
                  <w:rFonts w:ascii="Times New Roman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vMerge/>
          </w:tcPr>
          <w:p w14:paraId="7B3A909B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3FA0FA5C" w14:textId="0B20D88E" w:rsidR="000C5424" w:rsidRPr="00B21A4F" w:rsidRDefault="000C5424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Органы движения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животных. Роль движени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в жизни живых организмов. Способы движения животных, примеры. Взаимосвязь между средой обитания и способами передвижения организма.</w:t>
            </w:r>
            <w:ins w:id="407" w:author="Айгуль Талипова" w:date="2024-05-04T00:28:00Z" w16du:dateUtc="2024-05-03T18:28:00Z">
              <w:r w:rsidR="006A3CC9">
                <w:rPr>
                  <w:rFonts w:ascii="Times New Roman" w:hAnsi="Times New Roman"/>
                  <w:sz w:val="24"/>
                  <w:szCs w:val="24"/>
                </w:rPr>
                <w:t xml:space="preserve"> СОР №8</w:t>
              </w:r>
            </w:ins>
          </w:p>
        </w:tc>
        <w:tc>
          <w:tcPr>
            <w:tcW w:w="4243" w:type="dxa"/>
            <w:gridSpan w:val="5"/>
            <w:hideMark/>
          </w:tcPr>
          <w:p w14:paraId="1DB16FCB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сравнивать органы движения у беспозвоночных и позвоночных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животных</w:t>
            </w:r>
          </w:p>
        </w:tc>
        <w:tc>
          <w:tcPr>
            <w:tcW w:w="861" w:type="dxa"/>
            <w:gridSpan w:val="4"/>
          </w:tcPr>
          <w:p w14:paraId="3B1A8674" w14:textId="08880702" w:rsidR="000C5424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08" w:author="Айгуль Талипова" w:date="2024-05-04T00:28:00Z" w16du:dateUtc="2024-05-03T18:28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409" w:author="Айгуль Талипова" w:date="2024-05-04T00:28:00Z" w16du:dateUtc="2024-05-03T18:28:00Z">
              <w:r w:rsidR="000C5424" w:rsidDel="006A3CC9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875" w:type="dxa"/>
            <w:gridSpan w:val="10"/>
          </w:tcPr>
          <w:p w14:paraId="528A2DB9" w14:textId="77777777" w:rsidR="000C5424" w:rsidRDefault="006A3CC9" w:rsidP="00BC24D2">
            <w:pPr>
              <w:rPr>
                <w:ins w:id="410" w:author="Айгуль Талипова" w:date="2024-05-04T00:29:00Z" w16du:dateUtc="2024-05-03T18:29:00Z"/>
                <w:rFonts w:ascii="Times New Roman" w:hAnsi="Times New Roman"/>
                <w:sz w:val="24"/>
                <w:szCs w:val="24"/>
              </w:rPr>
            </w:pPr>
            <w:ins w:id="411" w:author="Айгуль Талипова" w:date="2024-05-04T00:28:00Z" w16du:dateUtc="2024-05-03T18:28:00Z">
              <w:r>
                <w:rPr>
                  <w:rFonts w:ascii="Times New Roman" w:hAnsi="Times New Roman"/>
                  <w:sz w:val="24"/>
                  <w:szCs w:val="24"/>
                </w:rPr>
                <w:t>24.01</w:t>
              </w:r>
            </w:ins>
          </w:p>
          <w:p w14:paraId="10347F81" w14:textId="67D9704F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12" w:author="Айгуль Талипова" w:date="2024-05-04T00:29:00Z" w16du:dateUtc="2024-05-03T18:29:00Z">
              <w:r>
                <w:rPr>
                  <w:rFonts w:ascii="Times New Roman" w:hAnsi="Times New Roman"/>
                  <w:sz w:val="24"/>
                  <w:szCs w:val="24"/>
                </w:rPr>
                <w:t>25.01</w:t>
              </w:r>
            </w:ins>
          </w:p>
        </w:tc>
        <w:tc>
          <w:tcPr>
            <w:tcW w:w="2129" w:type="dxa"/>
            <w:gridSpan w:val="7"/>
          </w:tcPr>
          <w:p w14:paraId="03559001" w14:textId="77777777" w:rsidR="000C5424" w:rsidRDefault="000C5424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32A9EE36" w14:textId="048233CF" w:rsidTr="00243489">
        <w:tc>
          <w:tcPr>
            <w:tcW w:w="523" w:type="dxa"/>
            <w:hideMark/>
          </w:tcPr>
          <w:p w14:paraId="67B6FF1B" w14:textId="61FB9443" w:rsidR="006A3CC9" w:rsidDel="00BE24BB" w:rsidRDefault="006A3CC9" w:rsidP="00BC24D2">
            <w:pPr>
              <w:ind w:right="118"/>
              <w:rPr>
                <w:del w:id="413" w:author="Айгуль Талипова" w:date="2024-05-03T23:58:00Z" w16du:dateUtc="2024-05-03T17:58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del w:id="414" w:author="Айгуль Талипова" w:date="2024-05-03T23:58:00Z" w16du:dateUtc="2024-05-03T17:58:00Z">
              <w:r w:rsidDel="00BE24BB">
                <w:rPr>
                  <w:rFonts w:ascii="Times New Roman" w:eastAsia="MS Minngs" w:hAnsi="Times New Roman"/>
                  <w:sz w:val="24"/>
                  <w:szCs w:val="24"/>
                </w:rPr>
                <w:lastRenderedPageBreak/>
                <w:delText>Координация и регуляция</w:delText>
              </w:r>
            </w:del>
          </w:p>
          <w:p w14:paraId="72659575" w14:textId="0F7432BF" w:rsidR="006A3CC9" w:rsidRDefault="00AB374B" w:rsidP="00AB374B">
            <w:pPr>
              <w:tabs>
                <w:tab w:val="left" w:pos="184"/>
              </w:tabs>
              <w:ind w:right="118"/>
              <w:rPr>
                <w:rFonts w:ascii="Times New Roman" w:eastAsia="MS Minngs" w:hAnsi="Times New Roman"/>
                <w:sz w:val="24"/>
                <w:szCs w:val="24"/>
              </w:rPr>
              <w:pPrChange w:id="415" w:author="Айгуль Талипова" w:date="2024-05-04T00:49:00Z" w16du:dateUtc="2024-05-03T18:49:00Z">
                <w:pPr>
                  <w:framePr w:hSpace="180" w:wrap="around" w:hAnchor="margin" w:y="864"/>
                  <w:ind w:right="118"/>
                </w:pPr>
              </w:pPrChange>
            </w:pPr>
            <w:ins w:id="416" w:author="Айгуль Талипова" w:date="2024-05-04T00:49:00Z" w16du:dateUtc="2024-05-03T18:49:00Z">
              <w:r>
                <w:rPr>
                  <w:rFonts w:ascii="Times New Roman" w:eastAsia="MS Minngs" w:hAnsi="Times New Roman"/>
                  <w:sz w:val="24"/>
                  <w:szCs w:val="24"/>
                </w:rPr>
                <w:t>40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0B73C99A" w14:textId="77777777" w:rsidR="006A3CC9" w:rsidRDefault="006A3CC9" w:rsidP="00BC24D2">
            <w:pPr>
              <w:ind w:right="118"/>
              <w:rPr>
                <w:ins w:id="417" w:author="Айгуль Талипова" w:date="2024-05-03T23:58:00Z" w16du:dateUtc="2024-05-03T17:58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ins w:id="418" w:author="Айгуль Талипова" w:date="2024-05-03T23:58:00Z" w16du:dateUtc="2024-05-03T17:58:00Z">
              <w:r>
                <w:rPr>
                  <w:rFonts w:ascii="Times New Roman" w:eastAsia="MS Minngs" w:hAnsi="Times New Roman"/>
                  <w:sz w:val="24"/>
                  <w:szCs w:val="24"/>
                </w:rPr>
                <w:t>Координация и регуляция</w:t>
              </w:r>
            </w:ins>
          </w:p>
          <w:p w14:paraId="08EE5EA5" w14:textId="77777777" w:rsidR="006A3CC9" w:rsidRDefault="006A3CC9" w:rsidP="00BC24D2">
            <w:pPr>
              <w:ind w:right="118"/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3E23A3DD" w14:textId="5BE55B59" w:rsidR="006A3CC9" w:rsidRPr="00B21A4F" w:rsidRDefault="006A3CC9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Сравнение типов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нервной системы: диффузная, лестничная, узловая, трубчатая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3" w:type="dxa"/>
            <w:gridSpan w:val="5"/>
            <w:hideMark/>
          </w:tcPr>
          <w:p w14:paraId="78522096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типы нервной системы животных</w:t>
            </w:r>
          </w:p>
        </w:tc>
        <w:tc>
          <w:tcPr>
            <w:tcW w:w="861" w:type="dxa"/>
            <w:gridSpan w:val="4"/>
          </w:tcPr>
          <w:p w14:paraId="01B90964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gridSpan w:val="10"/>
          </w:tcPr>
          <w:p w14:paraId="1AC72954" w14:textId="0EC3FAAB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19" w:author="Айгуль Талипова" w:date="2024-05-04T00:29:00Z" w16du:dateUtc="2024-05-03T18:29:00Z">
              <w:r>
                <w:rPr>
                  <w:rFonts w:ascii="Times New Roman" w:hAnsi="Times New Roman"/>
                  <w:sz w:val="24"/>
                  <w:szCs w:val="24"/>
                </w:rPr>
                <w:t>31.01</w:t>
              </w:r>
            </w:ins>
          </w:p>
        </w:tc>
        <w:tc>
          <w:tcPr>
            <w:tcW w:w="2129" w:type="dxa"/>
            <w:gridSpan w:val="7"/>
          </w:tcPr>
          <w:p w14:paraId="120A3D95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3019890E" w14:textId="2DE92524" w:rsidTr="006C13CC">
        <w:tc>
          <w:tcPr>
            <w:tcW w:w="523" w:type="dxa"/>
            <w:hideMark/>
          </w:tcPr>
          <w:p w14:paraId="3C245FE4" w14:textId="0696C5C6" w:rsidR="006A3CC9" w:rsidRDefault="00AB374B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20" w:author="Айгуль Талипова" w:date="2024-05-04T00:49:00Z" w16du:dateUtc="2024-05-03T18:49:00Z">
              <w:r>
                <w:rPr>
                  <w:rFonts w:ascii="Times New Roman" w:eastAsia="MS Minngs" w:hAnsi="Times New Roman"/>
                  <w:sz w:val="24"/>
                  <w:szCs w:val="24"/>
                </w:rPr>
                <w:t>41-42</w:t>
              </w:r>
            </w:ins>
          </w:p>
        </w:tc>
        <w:tc>
          <w:tcPr>
            <w:tcW w:w="1570" w:type="dxa"/>
            <w:gridSpan w:val="2"/>
            <w:vMerge/>
          </w:tcPr>
          <w:p w14:paraId="62B1A3CB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5A7F893D" w14:textId="6E523469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Компоненты нервной системы.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Функции нервной системы. Строение нейрона: тело нейрона, дендриты, аксон. Функции нейрона.</w:t>
            </w:r>
          </w:p>
        </w:tc>
        <w:tc>
          <w:tcPr>
            <w:tcW w:w="4243" w:type="dxa"/>
            <w:gridSpan w:val="5"/>
            <w:hideMark/>
          </w:tcPr>
          <w:p w14:paraId="69C0DA13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называть функции нервной системы и ее структурных компонентов,</w:t>
            </w:r>
          </w:p>
          <w:p w14:paraId="267B00D7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определять структурные компоненты нервной клетки </w:t>
            </w:r>
          </w:p>
        </w:tc>
        <w:tc>
          <w:tcPr>
            <w:tcW w:w="861" w:type="dxa"/>
            <w:gridSpan w:val="4"/>
          </w:tcPr>
          <w:p w14:paraId="57DC0E32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9"/>
          </w:tcPr>
          <w:p w14:paraId="52C92426" w14:textId="77777777" w:rsidR="006A3CC9" w:rsidRDefault="006A3CC9" w:rsidP="00BC24D2">
            <w:pPr>
              <w:rPr>
                <w:ins w:id="421" w:author="Айгуль Талипова" w:date="2024-05-04T00:29:00Z" w16du:dateUtc="2024-05-03T18:29:00Z"/>
                <w:rFonts w:ascii="Times New Roman" w:hAnsi="Times New Roman"/>
                <w:sz w:val="24"/>
                <w:szCs w:val="24"/>
              </w:rPr>
            </w:pPr>
            <w:ins w:id="422" w:author="Айгуль Талипова" w:date="2024-05-04T00:29:00Z" w16du:dateUtc="2024-05-03T18:29:00Z">
              <w:r>
                <w:rPr>
                  <w:rFonts w:ascii="Times New Roman" w:hAnsi="Times New Roman"/>
                  <w:sz w:val="24"/>
                  <w:szCs w:val="24"/>
                </w:rPr>
                <w:t>01.02</w:t>
              </w:r>
            </w:ins>
          </w:p>
          <w:p w14:paraId="37030049" w14:textId="0CBD602C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23" w:author="Айгуль Талипова" w:date="2024-05-04T00:30:00Z" w16du:dateUtc="2024-05-03T18:30:00Z">
              <w:r>
                <w:rPr>
                  <w:rFonts w:ascii="Times New Roman" w:hAnsi="Times New Roman"/>
                  <w:sz w:val="24"/>
                  <w:szCs w:val="24"/>
                </w:rPr>
                <w:t>07.02</w:t>
              </w:r>
            </w:ins>
          </w:p>
        </w:tc>
        <w:tc>
          <w:tcPr>
            <w:tcW w:w="2149" w:type="dxa"/>
            <w:gridSpan w:val="8"/>
          </w:tcPr>
          <w:p w14:paraId="6442AFC4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2F94C108" w14:textId="6D5DDC4D" w:rsidTr="006C13CC">
        <w:tc>
          <w:tcPr>
            <w:tcW w:w="523" w:type="dxa"/>
            <w:hideMark/>
          </w:tcPr>
          <w:p w14:paraId="5EAB9F59" w14:textId="2E4B964E" w:rsidR="006A3CC9" w:rsidRDefault="0096333A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24" w:author="Айгуль Талипова" w:date="2024-05-04T00:30:00Z" w16du:dateUtc="2024-05-03T18:30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  <w:ins w:id="425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3</w:t>
              </w:r>
            </w:ins>
            <w:ins w:id="426" w:author="Айгуль Талипова" w:date="2024-05-04T00:30:00Z" w16du:dateUtc="2024-05-03T18:30:00Z">
              <w:r>
                <w:rPr>
                  <w:rFonts w:ascii="Times New Roman" w:eastAsia="MS Minngs" w:hAnsi="Times New Roman"/>
                  <w:sz w:val="24"/>
                  <w:szCs w:val="24"/>
                </w:rPr>
                <w:t>-4</w:t>
              </w:r>
            </w:ins>
            <w:ins w:id="427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570" w:type="dxa"/>
            <w:gridSpan w:val="2"/>
            <w:vMerge/>
          </w:tcPr>
          <w:p w14:paraId="28667E32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790CFB2F" w14:textId="41D1CB06" w:rsidR="006A3CC9" w:rsidRPr="00B21A4F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Центральная и периферическая части нервной системы. Спинной мозг. Головной мозг. Отделы головного мозга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их строение и функции: продолговатый мозг, </w:t>
            </w:r>
            <w:r>
              <w:rPr>
                <w:rFonts w:ascii="Times New Roman" w:hAnsi="Times New Roman"/>
                <w:sz w:val="24"/>
                <w:szCs w:val="24"/>
              </w:rPr>
              <w:t>задний (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мост, мозжечок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, средний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передний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мозг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ольшие полушария головного мозга.</w:t>
            </w:r>
          </w:p>
        </w:tc>
        <w:tc>
          <w:tcPr>
            <w:tcW w:w="4243" w:type="dxa"/>
            <w:gridSpan w:val="5"/>
            <w:hideMark/>
          </w:tcPr>
          <w:p w14:paraId="020D42D3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сравнивать строение и функции отделов центральной нервной системы</w:t>
            </w:r>
          </w:p>
        </w:tc>
        <w:tc>
          <w:tcPr>
            <w:tcW w:w="861" w:type="dxa"/>
            <w:gridSpan w:val="4"/>
          </w:tcPr>
          <w:p w14:paraId="51C938CC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9"/>
          </w:tcPr>
          <w:p w14:paraId="38CE5810" w14:textId="77777777" w:rsidR="006A3CC9" w:rsidRDefault="006A3CC9" w:rsidP="00BC24D2">
            <w:pPr>
              <w:rPr>
                <w:ins w:id="428" w:author="Айгуль Талипова" w:date="2024-05-04T00:30:00Z" w16du:dateUtc="2024-05-03T18:30:00Z"/>
                <w:rFonts w:ascii="Times New Roman" w:hAnsi="Times New Roman"/>
                <w:sz w:val="24"/>
                <w:szCs w:val="24"/>
              </w:rPr>
            </w:pPr>
            <w:ins w:id="429" w:author="Айгуль Талипова" w:date="2024-05-04T00:30:00Z" w16du:dateUtc="2024-05-03T18:30:00Z">
              <w:r>
                <w:rPr>
                  <w:rFonts w:ascii="Times New Roman" w:hAnsi="Times New Roman"/>
                  <w:sz w:val="24"/>
                  <w:szCs w:val="24"/>
                </w:rPr>
                <w:t>08.02</w:t>
              </w:r>
            </w:ins>
          </w:p>
          <w:p w14:paraId="2A785A37" w14:textId="6A9EED49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30" w:author="Айгуль Талипова" w:date="2024-05-04T00:30:00Z" w16du:dateUtc="2024-05-03T18:30:00Z">
              <w:r>
                <w:rPr>
                  <w:rFonts w:ascii="Times New Roman" w:hAnsi="Times New Roman"/>
                  <w:sz w:val="24"/>
                  <w:szCs w:val="24"/>
                </w:rPr>
                <w:t>14.02</w:t>
              </w:r>
            </w:ins>
          </w:p>
        </w:tc>
        <w:tc>
          <w:tcPr>
            <w:tcW w:w="2149" w:type="dxa"/>
            <w:gridSpan w:val="8"/>
          </w:tcPr>
          <w:p w14:paraId="44D9579B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3793E16F" w14:textId="6102A2DC" w:rsidTr="00243489">
        <w:tc>
          <w:tcPr>
            <w:tcW w:w="523" w:type="dxa"/>
            <w:hideMark/>
          </w:tcPr>
          <w:p w14:paraId="78BE0EFE" w14:textId="2AAE343D" w:rsidR="006A3CC9" w:rsidRDefault="0096333A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31" w:author="Айгуль Талипова" w:date="2024-05-04T00:32:00Z" w16du:dateUtc="2024-05-03T18:32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  <w:ins w:id="432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4B30180D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2E52243B" w14:textId="1B5C9E42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Рефлекторная дуга: рецептор, чувствительные, вставочные, двигательные нейроны, рабочи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орган. </w:t>
            </w:r>
          </w:p>
          <w:p w14:paraId="2044ABF3" w14:textId="77777777" w:rsidR="006A3CC9" w:rsidRPr="00DF7FAE" w:rsidRDefault="006A3CC9" w:rsidP="00BC24D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Коленный рефлекс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3" w:type="dxa"/>
            <w:gridSpan w:val="5"/>
            <w:hideMark/>
          </w:tcPr>
          <w:p w14:paraId="05854BD1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7.1.7.5</w:t>
            </w:r>
            <w:r w:rsidRPr="00DF7FAE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исследовать рефлекторную дугу</w:t>
            </w:r>
          </w:p>
        </w:tc>
        <w:tc>
          <w:tcPr>
            <w:tcW w:w="886" w:type="dxa"/>
            <w:gridSpan w:val="5"/>
          </w:tcPr>
          <w:p w14:paraId="65BA4FCA" w14:textId="17A9EA62" w:rsidR="006A3CC9" w:rsidRDefault="0096333A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33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del w:id="434" w:author="Айгуль Талипова" w:date="2024-05-04T00:31:00Z" w16du:dateUtc="2024-05-03T18:31:00Z">
              <w:r w:rsidR="006A3CC9" w:rsidDel="0096333A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850" w:type="dxa"/>
            <w:gridSpan w:val="9"/>
          </w:tcPr>
          <w:p w14:paraId="3ABB3562" w14:textId="1B8AF2B3" w:rsidR="006A3CC9" w:rsidRDefault="0096333A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35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15.02</w:t>
              </w:r>
            </w:ins>
          </w:p>
        </w:tc>
        <w:tc>
          <w:tcPr>
            <w:tcW w:w="2129" w:type="dxa"/>
            <w:gridSpan w:val="7"/>
          </w:tcPr>
          <w:p w14:paraId="3D2EABB0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246C94DD" w14:textId="427D49A4" w:rsidTr="00243489">
        <w:tc>
          <w:tcPr>
            <w:tcW w:w="523" w:type="dxa"/>
            <w:hideMark/>
          </w:tcPr>
          <w:p w14:paraId="3F3C2C20" w14:textId="13CD8554" w:rsidR="006A3CC9" w:rsidRDefault="0096333A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36" w:author="Айгуль Талипова" w:date="2024-05-04T00:32:00Z" w16du:dateUtc="2024-05-03T18:32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  <w:ins w:id="437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</w:p>
        </w:tc>
        <w:tc>
          <w:tcPr>
            <w:tcW w:w="1570" w:type="dxa"/>
            <w:gridSpan w:val="2"/>
            <w:vMerge/>
          </w:tcPr>
          <w:p w14:paraId="38D38FA0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0275A870" w14:textId="4C7B7F68" w:rsidR="006A3CC9" w:rsidRPr="00B21A4F" w:rsidRDefault="006A3CC9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Рефлекторная природа поведения: условные и безусловные рефлексы. Угасание условных рефлексов. </w:t>
            </w:r>
          </w:p>
        </w:tc>
        <w:tc>
          <w:tcPr>
            <w:tcW w:w="4243" w:type="dxa"/>
            <w:gridSpan w:val="5"/>
            <w:hideMark/>
          </w:tcPr>
          <w:p w14:paraId="76CB77DF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рефлекторную природу поведения </w:t>
            </w:r>
          </w:p>
        </w:tc>
        <w:tc>
          <w:tcPr>
            <w:tcW w:w="886" w:type="dxa"/>
            <w:gridSpan w:val="5"/>
          </w:tcPr>
          <w:p w14:paraId="76C2A623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9"/>
          </w:tcPr>
          <w:p w14:paraId="1B57674F" w14:textId="4E7AD82C" w:rsidR="006A3CC9" w:rsidRDefault="0096333A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38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22.02</w:t>
              </w:r>
            </w:ins>
          </w:p>
        </w:tc>
        <w:tc>
          <w:tcPr>
            <w:tcW w:w="2129" w:type="dxa"/>
            <w:gridSpan w:val="7"/>
          </w:tcPr>
          <w:p w14:paraId="5B7EF616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410C69E3" w14:textId="30B39E35" w:rsidTr="00243489">
        <w:tc>
          <w:tcPr>
            <w:tcW w:w="523" w:type="dxa"/>
            <w:hideMark/>
          </w:tcPr>
          <w:p w14:paraId="74979768" w14:textId="0BFE7BA7" w:rsidR="006A3CC9" w:rsidRDefault="0096333A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39" w:author="Айгуль Талипова" w:date="2024-05-04T00:32:00Z" w16du:dateUtc="2024-05-03T18:32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  <w:ins w:id="440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7</w:t>
              </w:r>
            </w:ins>
          </w:p>
        </w:tc>
        <w:tc>
          <w:tcPr>
            <w:tcW w:w="1570" w:type="dxa"/>
            <w:gridSpan w:val="2"/>
            <w:vMerge/>
          </w:tcPr>
          <w:p w14:paraId="59974086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769868AA" w14:textId="44FA8398" w:rsidR="006A3CC9" w:rsidRPr="00B21A4F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Нервная регуляция работы внутренних органов.</w:t>
            </w:r>
          </w:p>
        </w:tc>
        <w:tc>
          <w:tcPr>
            <w:tcW w:w="4243" w:type="dxa"/>
            <w:gridSpan w:val="5"/>
            <w:hideMark/>
          </w:tcPr>
          <w:p w14:paraId="4FF43393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функции вегетативной нервной системы</w:t>
            </w:r>
          </w:p>
        </w:tc>
        <w:tc>
          <w:tcPr>
            <w:tcW w:w="886" w:type="dxa"/>
            <w:gridSpan w:val="5"/>
          </w:tcPr>
          <w:p w14:paraId="666B64F1" w14:textId="2F277927" w:rsidR="006A3CC9" w:rsidRDefault="0096333A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41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  <w:del w:id="442" w:author="Айгуль Талипова" w:date="2024-05-04T00:31:00Z" w16du:dateUtc="2024-05-03T18:31:00Z">
              <w:r w:rsidR="006A3CC9" w:rsidDel="0096333A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850" w:type="dxa"/>
            <w:gridSpan w:val="9"/>
          </w:tcPr>
          <w:p w14:paraId="06AA409A" w14:textId="63E2C3C6" w:rsidR="006A3CC9" w:rsidRDefault="0096333A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43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28.02</w:t>
              </w:r>
            </w:ins>
          </w:p>
        </w:tc>
        <w:tc>
          <w:tcPr>
            <w:tcW w:w="2129" w:type="dxa"/>
            <w:gridSpan w:val="7"/>
          </w:tcPr>
          <w:p w14:paraId="75C92686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0FAB9C2D" w14:textId="40D7E9A0" w:rsidTr="00243489">
        <w:tc>
          <w:tcPr>
            <w:tcW w:w="523" w:type="dxa"/>
            <w:hideMark/>
          </w:tcPr>
          <w:p w14:paraId="1446F85E" w14:textId="47F53A66" w:rsidR="006A3CC9" w:rsidRDefault="0096333A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  <w:ins w:id="444" w:author="Айгуль Талипова" w:date="2024-05-04T00:32:00Z" w16du:dateUtc="2024-05-03T18:32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  <w:ins w:id="445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8</w:t>
              </w:r>
            </w:ins>
            <w:ins w:id="446" w:author="Айгуль Талипова" w:date="2024-05-04T00:44:00Z" w16du:dateUtc="2024-05-03T18:44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-4</w:t>
              </w:r>
            </w:ins>
            <w:ins w:id="447" w:author="Айгуль Талипова" w:date="2024-05-04T00:49:00Z" w16du:dateUtc="2024-05-03T18:49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vMerge/>
          </w:tcPr>
          <w:p w14:paraId="6E129BD1" w14:textId="77777777" w:rsidR="006A3CC9" w:rsidRDefault="006A3CC9" w:rsidP="00BC24D2">
            <w:pPr>
              <w:rPr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  <w:hideMark/>
          </w:tcPr>
          <w:p w14:paraId="01B2EBE5" w14:textId="78DEF4C7" w:rsidR="006A3CC9" w:rsidRPr="00B21A4F" w:rsidRDefault="006A3CC9" w:rsidP="00BC24D2">
            <w:pPr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B21A4F">
              <w:rPr>
                <w:rFonts w:ascii="Times New Roman" w:hAnsi="Times New Roman"/>
                <w:sz w:val="24"/>
                <w:szCs w:val="24"/>
              </w:rPr>
              <w:t>Значение сна для организма человека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Биологические ритмы. Фазы сна: медленный, быстрый сон. Работоспособность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 Режим дня. Гигиена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умственного и физического </w:t>
            </w:r>
            <w:r w:rsidRPr="00B21A4F">
              <w:rPr>
                <w:rFonts w:ascii="Times New Roman" w:hAnsi="Times New Roman"/>
                <w:sz w:val="24"/>
                <w:szCs w:val="24"/>
              </w:rPr>
              <w:t xml:space="preserve">труда.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Стресс. Методы профилактики и борьбы со стрессом.</w:t>
            </w:r>
            <w:ins w:id="448" w:author="Айгуль Талипова" w:date="2024-05-04T00:38:00Z" w16du:dateUtc="2024-05-03T18:38:00Z">
              <w:r w:rsidR="0096333A">
                <w:rPr>
                  <w:rFonts w:ascii="Times New Roman" w:hAnsi="Times New Roman"/>
                  <w:sz w:val="24"/>
                  <w:szCs w:val="24"/>
                </w:rPr>
                <w:t xml:space="preserve"> СОР№ 9</w:t>
              </w:r>
            </w:ins>
          </w:p>
        </w:tc>
        <w:tc>
          <w:tcPr>
            <w:tcW w:w="4243" w:type="dxa"/>
            <w:gridSpan w:val="5"/>
            <w:hideMark/>
          </w:tcPr>
          <w:p w14:paraId="48105714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объяснять значение сна для восстановления жизнедеятельности и отдыха организма</w:t>
            </w:r>
          </w:p>
          <w:p w14:paraId="35E97E86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7.1.7.9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описывать принципы сохранения хорошего психического здоровья</w:t>
            </w:r>
          </w:p>
        </w:tc>
        <w:tc>
          <w:tcPr>
            <w:tcW w:w="886" w:type="dxa"/>
            <w:gridSpan w:val="5"/>
          </w:tcPr>
          <w:p w14:paraId="59A7A682" w14:textId="337A49E8" w:rsidR="006A3CC9" w:rsidRDefault="00AB374B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49" w:author="Айгуль Талипова" w:date="2024-05-04T00:44:00Z" w16du:dateUtc="2024-05-03T18:44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  <w:del w:id="450" w:author="Айгуль Талипова" w:date="2024-05-04T00:44:00Z" w16du:dateUtc="2024-05-03T18:44:00Z">
              <w:r w:rsidR="006A3CC9" w:rsidDel="00AB374B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850" w:type="dxa"/>
            <w:gridSpan w:val="9"/>
          </w:tcPr>
          <w:p w14:paraId="67694F98" w14:textId="77777777" w:rsidR="006A3CC9" w:rsidRDefault="0096333A" w:rsidP="00BC24D2">
            <w:pPr>
              <w:rPr>
                <w:ins w:id="451" w:author="Айгуль Талипова" w:date="2024-05-04T00:44:00Z" w16du:dateUtc="2024-05-03T18:44:00Z"/>
                <w:rFonts w:ascii="Times New Roman" w:hAnsi="Times New Roman"/>
                <w:sz w:val="24"/>
                <w:szCs w:val="24"/>
              </w:rPr>
            </w:pPr>
            <w:ins w:id="452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06.03</w:t>
              </w:r>
            </w:ins>
          </w:p>
          <w:p w14:paraId="1D8CF6BE" w14:textId="7DE53848" w:rsidR="00AB374B" w:rsidRDefault="00AB374B" w:rsidP="00BC24D2">
            <w:pPr>
              <w:rPr>
                <w:rFonts w:ascii="Times New Roman" w:hAnsi="Times New Roman"/>
                <w:sz w:val="24"/>
                <w:szCs w:val="24"/>
              </w:rPr>
            </w:pPr>
            <w:ins w:id="453" w:author="Айгуль Талипова" w:date="2024-05-04T00:44:00Z" w16du:dateUtc="2024-05-03T18:44:00Z">
              <w:r>
                <w:rPr>
                  <w:rFonts w:ascii="Times New Roman" w:hAnsi="Times New Roman"/>
                  <w:sz w:val="24"/>
                  <w:szCs w:val="24"/>
                </w:rPr>
                <w:t>06.03</w:t>
              </w:r>
            </w:ins>
          </w:p>
        </w:tc>
        <w:tc>
          <w:tcPr>
            <w:tcW w:w="2129" w:type="dxa"/>
            <w:gridSpan w:val="7"/>
          </w:tcPr>
          <w:p w14:paraId="362A7E36" w14:textId="77777777" w:rsidR="006A3CC9" w:rsidRDefault="006A3CC9" w:rsidP="00BC2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3CC9" w14:paraId="7701266C" w14:textId="77777777" w:rsidTr="006C13CC">
        <w:trPr>
          <w:ins w:id="454" w:author="Айгуль Талипова" w:date="2024-05-04T00:08:00Z" w16du:dateUtc="2024-05-03T18:08:00Z"/>
        </w:trPr>
        <w:tc>
          <w:tcPr>
            <w:tcW w:w="523" w:type="dxa"/>
          </w:tcPr>
          <w:p w14:paraId="57F791B3" w14:textId="4B68C0DE" w:rsidR="006A3CC9" w:rsidRDefault="00AB374B" w:rsidP="00BC24D2">
            <w:pPr>
              <w:rPr>
                <w:ins w:id="455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  <w:ins w:id="456" w:author="Айгуль Талипова" w:date="2024-05-04T00:50:00Z" w16du:dateUtc="2024-05-03T18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50</w:t>
              </w:r>
            </w:ins>
          </w:p>
        </w:tc>
        <w:tc>
          <w:tcPr>
            <w:tcW w:w="1570" w:type="dxa"/>
            <w:gridSpan w:val="2"/>
            <w:vMerge/>
          </w:tcPr>
          <w:p w14:paraId="4F9D55AB" w14:textId="77777777" w:rsidR="006A3CC9" w:rsidRDefault="006A3CC9" w:rsidP="00BC24D2">
            <w:pPr>
              <w:rPr>
                <w:ins w:id="457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61EC7290" w14:textId="78269432" w:rsidR="006A3CC9" w:rsidRPr="00B21A4F" w:rsidRDefault="006A3CC9" w:rsidP="00BC24D2">
            <w:pPr>
              <w:ind w:left="33"/>
              <w:rPr>
                <w:ins w:id="458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59" w:author="Айгуль Талипова" w:date="2024-05-04T00:08:00Z" w16du:dateUtc="2024-05-03T18:08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Влияние алкоголя, курения и других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lastRenderedPageBreak/>
                <w:t>наркотических веществ на работу нервной системы</w:t>
              </w:r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4243" w:type="dxa"/>
            <w:gridSpan w:val="5"/>
          </w:tcPr>
          <w:p w14:paraId="46F3D84D" w14:textId="7B104D01" w:rsidR="006A3CC9" w:rsidRDefault="006A3CC9" w:rsidP="00BC24D2">
            <w:pPr>
              <w:rPr>
                <w:ins w:id="460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61" w:author="Айгуль Талипова" w:date="2024-05-04T00:08:00Z" w16du:dateUtc="2024-05-03T18:08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7.1.7.10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объяснять последствия </w:t>
              </w:r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влияния алкоголя, курения и других наркотических веществ на нервную систему</w:t>
              </w:r>
            </w:ins>
          </w:p>
        </w:tc>
        <w:tc>
          <w:tcPr>
            <w:tcW w:w="886" w:type="dxa"/>
            <w:gridSpan w:val="5"/>
          </w:tcPr>
          <w:p w14:paraId="13BDE196" w14:textId="20D125E6" w:rsidR="006A3CC9" w:rsidRDefault="0096333A" w:rsidP="00BC24D2">
            <w:pPr>
              <w:rPr>
                <w:ins w:id="462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63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1</w:t>
              </w:r>
            </w:ins>
          </w:p>
        </w:tc>
        <w:tc>
          <w:tcPr>
            <w:tcW w:w="850" w:type="dxa"/>
            <w:gridSpan w:val="9"/>
          </w:tcPr>
          <w:p w14:paraId="7683E246" w14:textId="67239E19" w:rsidR="006A3CC9" w:rsidRDefault="0096333A" w:rsidP="00BC24D2">
            <w:pPr>
              <w:rPr>
                <w:ins w:id="464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65" w:author="Айгуль Талипова" w:date="2024-05-04T00:31:00Z" w16du:dateUtc="2024-05-03T18:31:00Z">
              <w:r>
                <w:rPr>
                  <w:rFonts w:ascii="Times New Roman" w:hAnsi="Times New Roman"/>
                  <w:sz w:val="24"/>
                  <w:szCs w:val="24"/>
                </w:rPr>
                <w:t>07.0</w:t>
              </w:r>
            </w:ins>
            <w:ins w:id="466" w:author="Айгуль Талипова" w:date="2024-05-04T00:32:00Z" w16du:dateUtc="2024-05-03T18:32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</w:p>
        </w:tc>
        <w:tc>
          <w:tcPr>
            <w:tcW w:w="2129" w:type="dxa"/>
            <w:gridSpan w:val="7"/>
          </w:tcPr>
          <w:p w14:paraId="3C8C8CC5" w14:textId="77777777" w:rsidR="006A3CC9" w:rsidRDefault="006A3CC9" w:rsidP="00BC24D2">
            <w:pPr>
              <w:rPr>
                <w:ins w:id="467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</w:tr>
      <w:tr w:rsidR="00BC24D2" w14:paraId="32C8F1A4" w14:textId="77777777" w:rsidTr="006C13CC">
        <w:trPr>
          <w:ins w:id="468" w:author="Айгуль Талипова" w:date="2024-05-04T00:08:00Z" w16du:dateUtc="2024-05-03T18:08:00Z"/>
        </w:trPr>
        <w:tc>
          <w:tcPr>
            <w:tcW w:w="523" w:type="dxa"/>
          </w:tcPr>
          <w:p w14:paraId="622B6E03" w14:textId="72B0E4C1" w:rsidR="00BC24D2" w:rsidRDefault="00AB374B" w:rsidP="00BC24D2">
            <w:pPr>
              <w:rPr>
                <w:ins w:id="469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  <w:ins w:id="470" w:author="Айгуль Талипова" w:date="2024-05-04T00:50:00Z" w16du:dateUtc="2024-05-03T18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51</w:t>
              </w:r>
            </w:ins>
          </w:p>
        </w:tc>
        <w:tc>
          <w:tcPr>
            <w:tcW w:w="1570" w:type="dxa"/>
            <w:gridSpan w:val="2"/>
          </w:tcPr>
          <w:p w14:paraId="372842EE" w14:textId="77777777" w:rsidR="00BC24D2" w:rsidRDefault="00BC24D2" w:rsidP="00BC24D2">
            <w:pPr>
              <w:rPr>
                <w:ins w:id="471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1E9C7623" w14:textId="33BFD771" w:rsidR="00BC24D2" w:rsidRPr="00B21A4F" w:rsidRDefault="0096333A" w:rsidP="0096333A">
            <w:pPr>
              <w:rPr>
                <w:ins w:id="472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  <w:pPrChange w:id="473" w:author="Айгуль Талипова" w:date="2024-05-04T00:32:00Z" w16du:dateUtc="2024-05-03T18:32:00Z">
                <w:pPr>
                  <w:framePr w:hSpace="180" w:wrap="around" w:hAnchor="margin" w:y="864"/>
                  <w:ind w:left="33"/>
                </w:pPr>
              </w:pPrChange>
            </w:pPr>
            <w:ins w:id="474" w:author="Айгуль Талипова" w:date="2024-05-04T00:32:00Z" w16du:dateUtc="2024-05-03T18:32:00Z">
              <w:r>
                <w:rPr>
                  <w:rFonts w:ascii="Times New Roman" w:hAnsi="Times New Roman"/>
                  <w:sz w:val="24"/>
                  <w:szCs w:val="24"/>
                </w:rPr>
                <w:t>СОЧ за 3 четверть</w:t>
              </w:r>
            </w:ins>
          </w:p>
        </w:tc>
        <w:tc>
          <w:tcPr>
            <w:tcW w:w="4243" w:type="dxa"/>
            <w:gridSpan w:val="5"/>
          </w:tcPr>
          <w:p w14:paraId="736CCFBD" w14:textId="77777777" w:rsidR="00BC24D2" w:rsidRDefault="00BC24D2" w:rsidP="00BC24D2">
            <w:pPr>
              <w:rPr>
                <w:ins w:id="475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</w:tcPr>
          <w:p w14:paraId="306A7A40" w14:textId="36EB88A9" w:rsidR="00BC24D2" w:rsidRDefault="0096333A" w:rsidP="00BC24D2">
            <w:pPr>
              <w:rPr>
                <w:ins w:id="476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77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7FE0B500" w14:textId="68F168D6" w:rsidR="00BC24D2" w:rsidRDefault="0096333A" w:rsidP="00BC24D2">
            <w:pPr>
              <w:rPr>
                <w:ins w:id="478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79" w:author="Айгуль Талипова" w:date="2024-05-04T00:32:00Z" w16du:dateUtc="2024-05-03T18:32:00Z">
              <w:r>
                <w:rPr>
                  <w:rFonts w:ascii="Times New Roman" w:hAnsi="Times New Roman"/>
                  <w:sz w:val="24"/>
                  <w:szCs w:val="24"/>
                </w:rPr>
                <w:t>13.03</w:t>
              </w:r>
            </w:ins>
          </w:p>
        </w:tc>
        <w:tc>
          <w:tcPr>
            <w:tcW w:w="2129" w:type="dxa"/>
            <w:gridSpan w:val="7"/>
          </w:tcPr>
          <w:p w14:paraId="6A8CB357" w14:textId="77777777" w:rsidR="00BC24D2" w:rsidRDefault="00BC24D2" w:rsidP="00BC24D2">
            <w:pPr>
              <w:rPr>
                <w:ins w:id="480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33B6EA9B" w14:textId="77777777" w:rsidTr="004229A8">
        <w:trPr>
          <w:ins w:id="481" w:author="Айгуль Талипова" w:date="2024-05-04T00:08:00Z" w16du:dateUtc="2024-05-03T18:08:00Z"/>
        </w:trPr>
        <w:tc>
          <w:tcPr>
            <w:tcW w:w="14709" w:type="dxa"/>
            <w:gridSpan w:val="33"/>
          </w:tcPr>
          <w:p w14:paraId="7F6DD5FB" w14:textId="74C293C3" w:rsidR="0096333A" w:rsidRDefault="0096333A" w:rsidP="00BC24D2">
            <w:pPr>
              <w:rPr>
                <w:ins w:id="482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83" w:author="Айгуль Талипова" w:date="2024-05-04T00:08:00Z" w16du:dateUtc="2024-05-03T18:08:00Z">
              <w:r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  <w:ins w:id="484" w:author="Айгуль Талипова" w:date="2024-05-04T00:50:00Z" w16du:dateUtc="2024-05-03T18:50:00Z">
              <w:r w:rsidR="00AB374B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  <w:ins w:id="485" w:author="Айгуль Талипова" w:date="2024-05-04T00:08:00Z" w16du:dateUtc="2024-05-03T18:08:00Z">
              <w:r>
                <w:rPr>
                  <w:rFonts w:ascii="Times New Roman" w:hAnsi="Times New Roman"/>
                  <w:sz w:val="24"/>
                  <w:szCs w:val="24"/>
                </w:rPr>
                <w:t>че</w:t>
              </w:r>
            </w:ins>
            <w:ins w:id="486" w:author="Айгуль Талипова" w:date="2024-05-04T00:09:00Z" w16du:dateUtc="2024-05-03T18:09:00Z">
              <w:r>
                <w:rPr>
                  <w:rFonts w:ascii="Times New Roman" w:hAnsi="Times New Roman"/>
                  <w:sz w:val="24"/>
                  <w:szCs w:val="24"/>
                </w:rPr>
                <w:t>тверть</w:t>
              </w:r>
            </w:ins>
          </w:p>
        </w:tc>
      </w:tr>
      <w:tr w:rsidR="0096333A" w14:paraId="3CE827EA" w14:textId="77777777" w:rsidTr="006C13CC">
        <w:trPr>
          <w:ins w:id="487" w:author="Айгуль Талипова" w:date="2024-05-04T00:08:00Z" w16du:dateUtc="2024-05-03T18:08:00Z"/>
        </w:trPr>
        <w:tc>
          <w:tcPr>
            <w:tcW w:w="523" w:type="dxa"/>
          </w:tcPr>
          <w:p w14:paraId="3E41315B" w14:textId="0F479B85" w:rsidR="0096333A" w:rsidRDefault="00AB374B" w:rsidP="00BC24D2">
            <w:pPr>
              <w:rPr>
                <w:ins w:id="488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  <w:ins w:id="489" w:author="Айгуль Талипова" w:date="2024-05-04T00:50:00Z" w16du:dateUtc="2024-05-03T18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52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1B6CC3B8" w14:textId="77777777" w:rsidR="0096333A" w:rsidRDefault="0096333A" w:rsidP="00BC24D2">
            <w:pPr>
              <w:ind w:right="118"/>
              <w:rPr>
                <w:ins w:id="490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491" w:author="Айгуль Талипова" w:date="2024-05-04T00:09:00Z" w16du:dateUtc="2024-05-03T18:09:00Z">
              <w:r>
                <w:rPr>
                  <w:rFonts w:ascii="Times New Roman" w:hAnsi="Times New Roman"/>
                  <w:sz w:val="24"/>
                  <w:szCs w:val="24"/>
                </w:rPr>
                <w:t>Наследственность и изменчивость</w:t>
              </w:r>
            </w:ins>
          </w:p>
          <w:p w14:paraId="660F3E48" w14:textId="77777777" w:rsidR="0096333A" w:rsidRDefault="0096333A" w:rsidP="00BC24D2">
            <w:pPr>
              <w:rPr>
                <w:ins w:id="492" w:author="Айгуль Талипова" w:date="2024-05-04T00:08:00Z" w16du:dateUtc="2024-05-03T18:08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71D54245" w14:textId="613C96C0" w:rsidR="0096333A" w:rsidRPr="00B21A4F" w:rsidRDefault="0096333A" w:rsidP="00BC24D2">
            <w:pPr>
              <w:ind w:left="33"/>
              <w:rPr>
                <w:ins w:id="493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94" w:author="Айгуль Талипова" w:date="2024-05-04T00:09:00Z" w16du:dateUtc="2024-05-03T18:09:00Z">
              <w:r>
                <w:rPr>
                  <w:rFonts w:ascii="Times New Roman" w:hAnsi="Times New Roman"/>
                  <w:sz w:val="24"/>
                  <w:szCs w:val="24"/>
                </w:rPr>
                <w:t xml:space="preserve">Роль </w:t>
              </w:r>
              <w:r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дезоксирибонуклеиновой</w:t>
              </w:r>
              <w:r>
                <w:rPr>
                  <w:rStyle w:val="apple-converted-space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 </w:t>
              </w:r>
              <w:r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t>кислоты</w:t>
              </w:r>
              <w:r>
                <w:rPr>
                  <w:rStyle w:val="apple-converted-space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 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и генов в наследовании признаков человека.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Приобретенные и наследственные признаки.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4243" w:type="dxa"/>
            <w:gridSpan w:val="5"/>
          </w:tcPr>
          <w:p w14:paraId="6C702022" w14:textId="77777777" w:rsidR="0096333A" w:rsidRDefault="0096333A" w:rsidP="00BC24D2">
            <w:pPr>
              <w:rPr>
                <w:ins w:id="495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496" w:author="Айгуль Талипова" w:date="2024-05-04T00:09:00Z" w16du:dateUtc="2024-05-03T18:09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7.2.4.1 исследовать наследственные и ненаследственные 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>признаки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организм</w:t>
              </w:r>
              <w:r>
                <w:rPr>
                  <w:rFonts w:ascii="Times New Roman" w:hAnsi="Times New Roman"/>
                  <w:sz w:val="24"/>
                  <w:szCs w:val="24"/>
                </w:rPr>
                <w:t>а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человека </w:t>
              </w:r>
            </w:ins>
          </w:p>
          <w:p w14:paraId="1D5C4369" w14:textId="248DB722" w:rsidR="0096333A" w:rsidRDefault="0096333A" w:rsidP="00BC24D2">
            <w:pPr>
              <w:rPr>
                <w:ins w:id="497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498" w:author="Айгуль Талипова" w:date="2024-05-04T00:09:00Z" w16du:dateUtc="2024-05-03T18:09:00Z">
              <w:r>
                <w:rPr>
                  <w:rFonts w:ascii="Times New Roman" w:hAnsi="Times New Roman"/>
                  <w:sz w:val="24"/>
                  <w:szCs w:val="24"/>
                </w:rPr>
                <w:t>7.2.4.2 приводить примеры дискретной и непрерывной изменчивости</w:t>
              </w:r>
            </w:ins>
          </w:p>
        </w:tc>
        <w:tc>
          <w:tcPr>
            <w:tcW w:w="886" w:type="dxa"/>
            <w:gridSpan w:val="5"/>
          </w:tcPr>
          <w:p w14:paraId="7792CDCF" w14:textId="171E5C83" w:rsidR="0096333A" w:rsidRDefault="0096333A" w:rsidP="00BC24D2">
            <w:pPr>
              <w:rPr>
                <w:ins w:id="499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500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55EE8704" w14:textId="163BB5DB" w:rsidR="0096333A" w:rsidRDefault="0096333A" w:rsidP="00BC24D2">
            <w:pPr>
              <w:rPr>
                <w:ins w:id="501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ins w:id="502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t>14.03</w:t>
              </w:r>
            </w:ins>
          </w:p>
        </w:tc>
        <w:tc>
          <w:tcPr>
            <w:tcW w:w="2129" w:type="dxa"/>
            <w:gridSpan w:val="7"/>
          </w:tcPr>
          <w:p w14:paraId="3ABE985E" w14:textId="77777777" w:rsidR="0096333A" w:rsidRDefault="0096333A" w:rsidP="00BC24D2">
            <w:pPr>
              <w:rPr>
                <w:ins w:id="503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585D49D3" w14:textId="77777777" w:rsidTr="006C13CC">
        <w:trPr>
          <w:ins w:id="504" w:author="Айгуль Талипова" w:date="2024-05-04T00:09:00Z" w16du:dateUtc="2024-05-03T18:09:00Z"/>
        </w:trPr>
        <w:tc>
          <w:tcPr>
            <w:tcW w:w="523" w:type="dxa"/>
          </w:tcPr>
          <w:p w14:paraId="6B974CA9" w14:textId="4B3AB62D" w:rsidR="0096333A" w:rsidRDefault="00AB374B" w:rsidP="00BC24D2">
            <w:pPr>
              <w:rPr>
                <w:ins w:id="505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  <w:ins w:id="506" w:author="Айгуль Талипова" w:date="2024-05-04T00:45:00Z" w16du:dateUtc="2024-05-03T18:45:00Z">
              <w:r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  <w:ins w:id="507" w:author="Айгуль Талипова" w:date="2024-05-04T00:50:00Z" w16du:dateUtc="2024-05-03T18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3</w:t>
              </w:r>
            </w:ins>
            <w:ins w:id="508" w:author="Айгуль Талипова" w:date="2024-05-04T00:34:00Z" w16du:dateUtc="2024-05-03T18:34:00Z">
              <w:r w:rsidR="0096333A">
                <w:rPr>
                  <w:rFonts w:ascii="Times New Roman" w:eastAsia="MS Minngs" w:hAnsi="Times New Roman"/>
                  <w:sz w:val="24"/>
                  <w:szCs w:val="24"/>
                </w:rPr>
                <w:t>-5</w:t>
              </w:r>
            </w:ins>
            <w:ins w:id="509" w:author="Айгуль Талипова" w:date="2024-05-04T00:50:00Z" w16du:dateUtc="2024-05-03T18:50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570" w:type="dxa"/>
            <w:gridSpan w:val="2"/>
            <w:vMerge/>
          </w:tcPr>
          <w:p w14:paraId="2664D633" w14:textId="77777777" w:rsidR="0096333A" w:rsidRDefault="0096333A" w:rsidP="00BC24D2">
            <w:pPr>
              <w:rPr>
                <w:ins w:id="510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057A1E19" w14:textId="0906D19A" w:rsidR="0096333A" w:rsidRPr="00B21A4F" w:rsidRDefault="0096333A" w:rsidP="00BC24D2">
            <w:pPr>
              <w:ind w:left="33"/>
              <w:rPr>
                <w:ins w:id="511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12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>Организация хромосом. Понятие о ДНК как хранителе и носителе генетического материала.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</w:t>
              </w:r>
              <w:r>
                <w:rPr>
                  <w:rFonts w:ascii="Times New Roman" w:hAnsi="Times New Roman"/>
                  <w:sz w:val="24"/>
                  <w:szCs w:val="24"/>
                </w:rPr>
                <w:t>Моделирование «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Исследова</w:t>
              </w:r>
              <w:r>
                <w:rPr>
                  <w:rFonts w:ascii="Times New Roman" w:hAnsi="Times New Roman"/>
                  <w:sz w:val="24"/>
                  <w:szCs w:val="24"/>
                </w:rPr>
                <w:t>ние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наследственны</w:t>
              </w:r>
              <w:r>
                <w:rPr>
                  <w:rFonts w:ascii="Times New Roman" w:hAnsi="Times New Roman"/>
                  <w:sz w:val="24"/>
                  <w:szCs w:val="24"/>
                </w:rPr>
                <w:t>х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и ненаследственны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х 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>признаков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организм</w:t>
              </w:r>
              <w:r>
                <w:rPr>
                  <w:rFonts w:ascii="Times New Roman" w:hAnsi="Times New Roman"/>
                  <w:sz w:val="24"/>
                  <w:szCs w:val="24"/>
                </w:rPr>
                <w:t>а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человека</w:t>
              </w:r>
              <w:r>
                <w:rPr>
                  <w:rFonts w:ascii="Times New Roman" w:hAnsi="Times New Roman"/>
                  <w:sz w:val="24"/>
                  <w:szCs w:val="24"/>
                </w:rPr>
                <w:t>».</w:t>
              </w:r>
            </w:ins>
          </w:p>
        </w:tc>
        <w:tc>
          <w:tcPr>
            <w:tcW w:w="4243" w:type="dxa"/>
            <w:gridSpan w:val="5"/>
          </w:tcPr>
          <w:p w14:paraId="65A3B279" w14:textId="77777777" w:rsidR="0096333A" w:rsidRPr="00B21A4F" w:rsidRDefault="0096333A" w:rsidP="00BC24D2">
            <w:pPr>
              <w:rPr>
                <w:ins w:id="51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514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>7.2.4.</w:t>
              </w:r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объяснять роль генов в определении признаков</w:t>
              </w:r>
            </w:ins>
          </w:p>
          <w:p w14:paraId="38E16812" w14:textId="5402A845" w:rsidR="0096333A" w:rsidRDefault="0096333A" w:rsidP="00BC24D2">
            <w:pPr>
              <w:rPr>
                <w:ins w:id="515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16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>7.2.4.</w:t>
              </w:r>
              <w:r>
                <w:rPr>
                  <w:rFonts w:ascii="Times New Roman" w:hAnsi="Times New Roman"/>
                  <w:sz w:val="24"/>
                  <w:szCs w:val="24"/>
                </w:rPr>
                <w:t>4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объясн</w:t>
              </w:r>
              <w:r>
                <w:rPr>
                  <w:rFonts w:ascii="Times New Roman" w:hAnsi="Times New Roman"/>
                  <w:sz w:val="24"/>
                  <w:szCs w:val="24"/>
                </w:rPr>
                <w:t>я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ть роль генетического материала - ДНК в хромосомах</w:t>
              </w:r>
            </w:ins>
          </w:p>
        </w:tc>
        <w:tc>
          <w:tcPr>
            <w:tcW w:w="886" w:type="dxa"/>
            <w:gridSpan w:val="5"/>
          </w:tcPr>
          <w:p w14:paraId="3A623CDA" w14:textId="0BF5AE62" w:rsidR="0096333A" w:rsidRDefault="0096333A" w:rsidP="00BC24D2">
            <w:pPr>
              <w:rPr>
                <w:ins w:id="517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18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850" w:type="dxa"/>
            <w:gridSpan w:val="9"/>
          </w:tcPr>
          <w:p w14:paraId="53C5D9AD" w14:textId="77777777" w:rsidR="0096333A" w:rsidRDefault="0096333A" w:rsidP="00BC24D2">
            <w:pPr>
              <w:rPr>
                <w:ins w:id="519" w:author="Айгуль Талипова" w:date="2024-05-04T00:33:00Z" w16du:dateUtc="2024-05-03T18:33:00Z"/>
                <w:rFonts w:ascii="Times New Roman" w:hAnsi="Times New Roman"/>
                <w:sz w:val="24"/>
                <w:szCs w:val="24"/>
              </w:rPr>
            </w:pPr>
            <w:ins w:id="520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t>20.03</w:t>
              </w:r>
            </w:ins>
          </w:p>
          <w:p w14:paraId="65C54784" w14:textId="5419A465" w:rsidR="0096333A" w:rsidRDefault="0096333A" w:rsidP="00BC24D2">
            <w:pPr>
              <w:rPr>
                <w:ins w:id="521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22" w:author="Айгуль Талипова" w:date="2024-05-04T00:33:00Z" w16du:dateUtc="2024-05-03T18:33:00Z">
              <w:r>
                <w:rPr>
                  <w:rFonts w:ascii="Times New Roman" w:hAnsi="Times New Roman"/>
                  <w:sz w:val="24"/>
                  <w:szCs w:val="24"/>
                </w:rPr>
                <w:t>03.04</w:t>
              </w:r>
            </w:ins>
          </w:p>
        </w:tc>
        <w:tc>
          <w:tcPr>
            <w:tcW w:w="2129" w:type="dxa"/>
            <w:gridSpan w:val="7"/>
          </w:tcPr>
          <w:p w14:paraId="5C55885D" w14:textId="77777777" w:rsidR="0096333A" w:rsidRDefault="0096333A" w:rsidP="00BC24D2">
            <w:pPr>
              <w:rPr>
                <w:ins w:id="523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6DEDF96E" w14:textId="77777777" w:rsidTr="006C13CC">
        <w:trPr>
          <w:ins w:id="524" w:author="Айгуль Талипова" w:date="2024-05-04T00:09:00Z" w16du:dateUtc="2024-05-03T18:09:00Z"/>
        </w:trPr>
        <w:tc>
          <w:tcPr>
            <w:tcW w:w="523" w:type="dxa"/>
          </w:tcPr>
          <w:p w14:paraId="57511257" w14:textId="0C489A8A" w:rsidR="0096333A" w:rsidRDefault="0096333A" w:rsidP="00BC24D2">
            <w:pPr>
              <w:rPr>
                <w:ins w:id="525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  <w:ins w:id="526" w:author="Айгуль Талипова" w:date="2024-05-04T00:34:00Z" w16du:dateUtc="2024-05-03T18:34:00Z">
              <w:r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  <w:ins w:id="527" w:author="Айгуль Талипова" w:date="2024-05-04T00:50:00Z" w16du:dateUtc="2024-05-03T18:50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5C397D7A" w14:textId="77777777" w:rsidR="0096333A" w:rsidRDefault="0096333A" w:rsidP="00BC24D2">
            <w:pPr>
              <w:rPr>
                <w:ins w:id="528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248FA46A" w14:textId="19221432" w:rsidR="0096333A" w:rsidRPr="00B21A4F" w:rsidRDefault="0096333A" w:rsidP="00BC24D2">
            <w:pPr>
              <w:ind w:left="33"/>
              <w:rPr>
                <w:ins w:id="529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30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>Количество хромосом у разных видов организмов. Соматические и половые клетки.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Гаплоидный, диплоидный набор хромосом.</w:t>
              </w:r>
            </w:ins>
            <w:ins w:id="531" w:author="Айгуль Талипова" w:date="2024-05-04T00:37:00Z" w16du:dateUtc="2024-05-03T18:37:00Z">
              <w:r>
                <w:rPr>
                  <w:rFonts w:ascii="Times New Roman" w:hAnsi="Times New Roman"/>
                  <w:sz w:val="24"/>
                  <w:szCs w:val="24"/>
                </w:rPr>
                <w:t xml:space="preserve"> СОР №10</w:t>
              </w:r>
            </w:ins>
          </w:p>
        </w:tc>
        <w:tc>
          <w:tcPr>
            <w:tcW w:w="4243" w:type="dxa"/>
            <w:gridSpan w:val="5"/>
          </w:tcPr>
          <w:p w14:paraId="2697FC71" w14:textId="77777777" w:rsidR="0096333A" w:rsidRPr="00B21A4F" w:rsidRDefault="0096333A" w:rsidP="00BC24D2">
            <w:pPr>
              <w:rPr>
                <w:ins w:id="53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533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>7.2.2.1 сравнивать количество хромосом у разных видов организмов</w:t>
              </w:r>
            </w:ins>
          </w:p>
          <w:p w14:paraId="35A329FC" w14:textId="2FBC2F47" w:rsidR="0096333A" w:rsidRDefault="0096333A" w:rsidP="00BC24D2">
            <w:pPr>
              <w:rPr>
                <w:ins w:id="534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35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7.2.2.2 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называть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количеств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о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хромосом в соматических и половых клетках</w:t>
              </w:r>
            </w:ins>
          </w:p>
        </w:tc>
        <w:tc>
          <w:tcPr>
            <w:tcW w:w="886" w:type="dxa"/>
            <w:gridSpan w:val="5"/>
          </w:tcPr>
          <w:p w14:paraId="4F8E7A38" w14:textId="7339FFFD" w:rsidR="0096333A" w:rsidRDefault="00AB374B" w:rsidP="00BC24D2">
            <w:pPr>
              <w:rPr>
                <w:ins w:id="536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37" w:author="Айгуль Талипова" w:date="2024-05-04T00:50:00Z" w16du:dateUtc="2024-05-03T18:50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27F38FBC" w14:textId="05FB44AF" w:rsidR="0096333A" w:rsidRDefault="0096333A" w:rsidP="00BC24D2">
            <w:pPr>
              <w:rPr>
                <w:ins w:id="538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39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t>04.04</w:t>
              </w:r>
            </w:ins>
          </w:p>
        </w:tc>
        <w:tc>
          <w:tcPr>
            <w:tcW w:w="2129" w:type="dxa"/>
            <w:gridSpan w:val="7"/>
          </w:tcPr>
          <w:p w14:paraId="45DDED86" w14:textId="77777777" w:rsidR="0096333A" w:rsidRDefault="0096333A" w:rsidP="00BC24D2">
            <w:pPr>
              <w:rPr>
                <w:ins w:id="540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04B62ADE" w14:textId="77777777" w:rsidTr="006C13CC">
        <w:trPr>
          <w:ins w:id="541" w:author="Айгуль Талипова" w:date="2024-05-04T00:09:00Z" w16du:dateUtc="2024-05-03T18:09:00Z"/>
        </w:trPr>
        <w:tc>
          <w:tcPr>
            <w:tcW w:w="523" w:type="dxa"/>
          </w:tcPr>
          <w:p w14:paraId="4D394EE7" w14:textId="1432A94B" w:rsidR="0096333A" w:rsidRDefault="0096333A" w:rsidP="00BC24D2">
            <w:pPr>
              <w:rPr>
                <w:ins w:id="542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  <w:ins w:id="543" w:author="Айгуль Талипова" w:date="2024-05-04T00:35:00Z" w16du:dateUtc="2024-05-03T18:35:00Z">
              <w:r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  <w:ins w:id="544" w:author="Айгуль Талипова" w:date="2024-05-04T00:50:00Z" w16du:dateUtc="2024-05-03T18:50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6-57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5805434F" w14:textId="77777777" w:rsidR="0096333A" w:rsidRDefault="0096333A" w:rsidP="00BC24D2">
            <w:pPr>
              <w:ind w:right="118"/>
              <w:rPr>
                <w:ins w:id="545" w:author="Айгуль Талипова" w:date="2024-05-04T00:11:00Z" w16du:dateUtc="2024-05-03T18:11:00Z"/>
                <w:rFonts w:ascii="Times New Roman" w:hAnsi="Times New Roman"/>
                <w:sz w:val="24"/>
                <w:szCs w:val="24"/>
                <w:lang w:val="kk-KZ"/>
              </w:rPr>
            </w:pPr>
            <w:ins w:id="546" w:author="Айгуль Талипова" w:date="2024-05-04T00:11:00Z" w16du:dateUtc="2024-05-03T18:11:00Z">
              <w:r>
                <w:rPr>
                  <w:rFonts w:ascii="Times New Roman" w:eastAsia="MS Minngs" w:hAnsi="Times New Roman"/>
                  <w:sz w:val="24"/>
                  <w:szCs w:val="24"/>
                </w:rPr>
                <w:t xml:space="preserve">Размножение. </w:t>
              </w:r>
              <w:r>
                <w:rPr>
                  <w:rFonts w:ascii="Times New Roman" w:hAnsi="Times New Roman"/>
                  <w:sz w:val="24"/>
                  <w:szCs w:val="24"/>
                </w:rPr>
                <w:t>Рост и развитие</w:t>
              </w:r>
            </w:ins>
          </w:p>
          <w:p w14:paraId="2A94D53F" w14:textId="77777777" w:rsidR="0096333A" w:rsidRDefault="0096333A" w:rsidP="00BC24D2">
            <w:pPr>
              <w:rPr>
                <w:ins w:id="547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0ACF42DE" w14:textId="0A577AD4" w:rsidR="0096333A" w:rsidRDefault="0096333A" w:rsidP="0096333A">
            <w:pPr>
              <w:rPr>
                <w:ins w:id="548" w:author="Айгуль Талипова" w:date="2024-05-04T00:35:00Z" w16du:dateUtc="2024-05-03T18:35:00Z"/>
                <w:rFonts w:ascii="Times New Roman" w:hAnsi="Times New Roman"/>
                <w:sz w:val="24"/>
                <w:szCs w:val="24"/>
              </w:rPr>
            </w:pPr>
            <w:ins w:id="549" w:author="Айгуль Талипова" w:date="2024-05-04T00:10:00Z" w16du:dateUtc="2024-05-03T18:10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Бесполое и половое размножение растений. Биологическое значение бесполого 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и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полового способов размножения. </w:t>
              </w:r>
            </w:ins>
            <w:ins w:id="550" w:author="Айгуль Талипова" w:date="2024-05-04T00:35:00Z" w16du:dateUtc="2024-05-03T18:35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Вегетативное размножение, его виды и биологическая роль в природе. Использование вегетативного размножения в растениеводстве. Черенкование, отводки, прививки (черенком и глазком), размножение тканями. </w:t>
              </w:r>
            </w:ins>
          </w:p>
          <w:p w14:paraId="2AC5A236" w14:textId="4C44E6CF" w:rsidR="0096333A" w:rsidRPr="00B21A4F" w:rsidRDefault="0096333A" w:rsidP="0096333A">
            <w:pPr>
              <w:ind w:left="33"/>
              <w:rPr>
                <w:ins w:id="551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52" w:author="Айгуль Талипова" w:date="2024-05-04T00:35:00Z" w16du:dateUtc="2024-05-03T18:35:00Z"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>Лабораторн</w:t>
              </w:r>
              <w:r>
                <w:rPr>
                  <w:rFonts w:ascii="Times New Roman" w:hAnsi="Times New Roman"/>
                  <w:sz w:val="24"/>
                  <w:szCs w:val="24"/>
                </w:rPr>
                <w:t>ая работа «Способы вегетативного размножения растений».</w:t>
              </w:r>
            </w:ins>
          </w:p>
        </w:tc>
        <w:tc>
          <w:tcPr>
            <w:tcW w:w="4243" w:type="dxa"/>
            <w:gridSpan w:val="5"/>
          </w:tcPr>
          <w:p w14:paraId="2A2FCF93" w14:textId="77777777" w:rsidR="0096333A" w:rsidRDefault="0096333A" w:rsidP="00BC24D2">
            <w:pPr>
              <w:rPr>
                <w:ins w:id="553" w:author="Айгуль Талипова" w:date="2024-05-04T00:35:00Z" w16du:dateUtc="2024-05-03T18:35:00Z"/>
                <w:rFonts w:ascii="Times New Roman" w:hAnsi="Times New Roman"/>
                <w:sz w:val="24"/>
                <w:szCs w:val="24"/>
              </w:rPr>
            </w:pPr>
            <w:ins w:id="554" w:author="Айгуль Талипова" w:date="2024-05-04T00:10:00Z" w16du:dateUtc="2024-05-03T18:10:00Z">
              <w:r>
                <w:rPr>
                  <w:rFonts w:ascii="Times New Roman" w:hAnsi="Times New Roman"/>
                  <w:sz w:val="24"/>
                  <w:szCs w:val="24"/>
                </w:rPr>
                <w:t>7.2.1.1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бесполое и половое размножения у растений </w:t>
              </w:r>
            </w:ins>
          </w:p>
          <w:p w14:paraId="7AECC0AA" w14:textId="164D9702" w:rsidR="0096333A" w:rsidRDefault="0096333A" w:rsidP="00BC24D2">
            <w:pPr>
              <w:rPr>
                <w:ins w:id="555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56" w:author="Айгуль Талипова" w:date="2024-05-04T00:35:00Z" w16du:dateUtc="2024-05-03T18:35:00Z">
              <w:r>
                <w:rPr>
                  <w:rFonts w:ascii="Times New Roman" w:hAnsi="Times New Roman"/>
                  <w:sz w:val="24"/>
                  <w:szCs w:val="24"/>
                </w:rPr>
                <w:t>7.2.</w:t>
              </w:r>
              <w:r>
                <w:rPr>
                  <w:rFonts w:ascii="Times New Roman" w:hAnsi="Times New Roman"/>
                  <w:sz w:val="24"/>
                  <w:szCs w:val="24"/>
                </w:rPr>
                <w:t>1.2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сравнивать способы вегетативного размножения у растений</w:t>
              </w:r>
            </w:ins>
          </w:p>
        </w:tc>
        <w:tc>
          <w:tcPr>
            <w:tcW w:w="886" w:type="dxa"/>
            <w:gridSpan w:val="5"/>
          </w:tcPr>
          <w:p w14:paraId="67A82BCC" w14:textId="7ACB58EC" w:rsidR="0096333A" w:rsidRDefault="00AB374B" w:rsidP="00BC24D2">
            <w:pPr>
              <w:rPr>
                <w:ins w:id="557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58" w:author="Айгуль Талипова" w:date="2024-05-04T00:50:00Z" w16du:dateUtc="2024-05-03T18:5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850" w:type="dxa"/>
            <w:gridSpan w:val="9"/>
          </w:tcPr>
          <w:p w14:paraId="39A51CA2" w14:textId="4B4E3F07" w:rsidR="0096333A" w:rsidRDefault="0096333A" w:rsidP="00BC24D2">
            <w:pPr>
              <w:rPr>
                <w:ins w:id="559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60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t>10.04</w:t>
              </w:r>
            </w:ins>
            <w:ins w:id="561" w:author="Айгуль Талипова" w:date="2024-05-04T00:50:00Z" w16du:dateUtc="2024-05-03T18:50:00Z">
              <w:r w:rsidR="00AB374B">
                <w:rPr>
                  <w:rFonts w:ascii="Times New Roman" w:hAnsi="Times New Roman"/>
                  <w:sz w:val="24"/>
                  <w:szCs w:val="24"/>
                </w:rPr>
                <w:t>10.04</w:t>
              </w:r>
            </w:ins>
          </w:p>
        </w:tc>
        <w:tc>
          <w:tcPr>
            <w:tcW w:w="2129" w:type="dxa"/>
            <w:gridSpan w:val="7"/>
          </w:tcPr>
          <w:p w14:paraId="0E483F6E" w14:textId="77777777" w:rsidR="0096333A" w:rsidRDefault="0096333A" w:rsidP="00BC24D2">
            <w:pPr>
              <w:rPr>
                <w:ins w:id="562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4A81832A" w14:textId="77777777" w:rsidTr="006C13CC">
        <w:trPr>
          <w:ins w:id="563" w:author="Айгуль Талипова" w:date="2024-05-04T00:09:00Z" w16du:dateUtc="2024-05-03T18:09:00Z"/>
        </w:trPr>
        <w:tc>
          <w:tcPr>
            <w:tcW w:w="523" w:type="dxa"/>
          </w:tcPr>
          <w:p w14:paraId="27ECA9ED" w14:textId="72CA0677" w:rsidR="0096333A" w:rsidRDefault="0096333A" w:rsidP="00BC24D2">
            <w:pPr>
              <w:rPr>
                <w:ins w:id="564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  <w:ins w:id="565" w:author="Айгуль Талипова" w:date="2024-05-04T00:36:00Z" w16du:dateUtc="2024-05-03T18:36:00Z">
              <w:r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  <w:ins w:id="566" w:author="Айгуль Талипова" w:date="2024-05-04T00:50:00Z" w16du:dateUtc="2024-05-03T18:50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8</w:t>
              </w:r>
            </w:ins>
            <w:ins w:id="567" w:author="Айгуль Талипова" w:date="2024-05-04T00:36:00Z" w16du:dateUtc="2024-05-03T18:36:00Z">
              <w:r>
                <w:rPr>
                  <w:rFonts w:ascii="Times New Roman" w:eastAsia="MS Minngs" w:hAnsi="Times New Roman"/>
                  <w:sz w:val="24"/>
                  <w:szCs w:val="24"/>
                </w:rPr>
                <w:lastRenderedPageBreak/>
                <w:t>-5</w:t>
              </w:r>
            </w:ins>
            <w:ins w:id="568" w:author="Айгуль Талипова" w:date="2024-05-04T00:50:00Z" w16du:dateUtc="2024-05-03T18:50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9</w:t>
              </w:r>
            </w:ins>
          </w:p>
        </w:tc>
        <w:tc>
          <w:tcPr>
            <w:tcW w:w="1570" w:type="dxa"/>
            <w:gridSpan w:val="2"/>
            <w:vMerge/>
          </w:tcPr>
          <w:p w14:paraId="3D3FBBE5" w14:textId="77777777" w:rsidR="0096333A" w:rsidRDefault="0096333A" w:rsidP="00BC24D2">
            <w:pPr>
              <w:rPr>
                <w:ins w:id="569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51180F04" w14:textId="66B36F4E" w:rsidR="0096333A" w:rsidRPr="00B21A4F" w:rsidRDefault="0096333A" w:rsidP="00BC24D2">
            <w:pPr>
              <w:ind w:left="33"/>
              <w:rPr>
                <w:ins w:id="570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71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 xml:space="preserve">Строение цветка.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Виды опыления.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lastRenderedPageBreak/>
                <w:t xml:space="preserve">Цветение и опыление растений. Виды опыления (самоопыление, перекрёстное опыление, искусственное опыление). Понятие об оплодотворении у растений и образование зиготы. Двойное оплодотворение. Биологическое значение двойного оплодотворения. </w:t>
              </w:r>
            </w:ins>
          </w:p>
        </w:tc>
        <w:tc>
          <w:tcPr>
            <w:tcW w:w="4243" w:type="dxa"/>
            <w:gridSpan w:val="5"/>
          </w:tcPr>
          <w:p w14:paraId="0CC1F9F3" w14:textId="77777777" w:rsidR="0096333A" w:rsidRDefault="0096333A" w:rsidP="00BC24D2">
            <w:pPr>
              <w:rPr>
                <w:ins w:id="572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ins w:id="573" w:author="Айгуль Талипова" w:date="2024-05-04T00:11:00Z" w16du:dateUtc="2024-05-03T18:11:00Z">
              <w:r>
                <w:rPr>
                  <w:rFonts w:ascii="Times New Roman" w:eastAsia="Arial" w:hAnsi="Times New Roman"/>
                  <w:sz w:val="24"/>
                  <w:szCs w:val="24"/>
                </w:rPr>
                <w:lastRenderedPageBreak/>
                <w:t>7.2.1.3</w:t>
              </w:r>
              <w:r>
                <w:rPr>
                  <w:rFonts w:ascii="Times New Roman" w:eastAsia="Arial" w:hAnsi="Times New Roman"/>
                  <w:sz w:val="24"/>
                  <w:szCs w:val="24"/>
                  <w:lang w:val="kk-KZ"/>
                </w:rPr>
                <w:t xml:space="preserve"> - описывать относительные </w:t>
              </w:r>
              <w:r>
                <w:rPr>
                  <w:rFonts w:ascii="Times New Roman" w:eastAsia="Arial" w:hAnsi="Times New Roman"/>
                  <w:sz w:val="24"/>
                  <w:szCs w:val="24"/>
                  <w:lang w:val="kk-KZ"/>
                </w:rPr>
                <w:lastRenderedPageBreak/>
                <w:t>преимущества перекрестного опыления и самоопыления,</w:t>
              </w:r>
            </w:ins>
          </w:p>
          <w:p w14:paraId="2304E997" w14:textId="089EA75D" w:rsidR="0096333A" w:rsidRDefault="0096333A" w:rsidP="00BC24D2">
            <w:pPr>
              <w:rPr>
                <w:ins w:id="574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75" w:author="Айгуль Талипова" w:date="2024-05-04T00:11:00Z" w16du:dateUtc="2024-05-03T18:11:00Z">
              <w:r>
                <w:rPr>
                  <w:rFonts w:ascii="Times New Roman" w:eastAsia="Arial" w:hAnsi="Times New Roman"/>
                  <w:sz w:val="24"/>
                  <w:szCs w:val="24"/>
                </w:rPr>
                <w:t>7.2.1.4</w:t>
              </w:r>
              <w:r>
                <w:rPr>
                  <w:rFonts w:ascii="Times New Roman" w:eastAsia="Arial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eastAsia="Arial" w:hAnsi="Times New Roman"/>
                  <w:sz w:val="24"/>
                  <w:szCs w:val="24"/>
                </w:rPr>
                <w:t xml:space="preserve"> описывать значение двойного оплодотворения цветковых растений</w:t>
              </w:r>
            </w:ins>
          </w:p>
        </w:tc>
        <w:tc>
          <w:tcPr>
            <w:tcW w:w="886" w:type="dxa"/>
            <w:gridSpan w:val="5"/>
          </w:tcPr>
          <w:p w14:paraId="0E82173B" w14:textId="49874438" w:rsidR="0096333A" w:rsidRDefault="0096333A" w:rsidP="00BC24D2">
            <w:pPr>
              <w:rPr>
                <w:ins w:id="576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77" w:author="Айгуль Талипова" w:date="2024-05-04T00:11:00Z" w16du:dateUtc="2024-05-03T18:11:00Z">
              <w:r>
                <w:rPr>
                  <w:rFonts w:ascii="Times New Roman" w:eastAsia="Arial" w:hAnsi="Times New Roman"/>
                  <w:sz w:val="24"/>
                  <w:szCs w:val="24"/>
                </w:rPr>
                <w:lastRenderedPageBreak/>
                <w:t>2</w:t>
              </w:r>
            </w:ins>
          </w:p>
        </w:tc>
        <w:tc>
          <w:tcPr>
            <w:tcW w:w="850" w:type="dxa"/>
            <w:gridSpan w:val="9"/>
          </w:tcPr>
          <w:p w14:paraId="51F39EC9" w14:textId="77777777" w:rsidR="0096333A" w:rsidRDefault="0096333A" w:rsidP="00BC24D2">
            <w:pPr>
              <w:rPr>
                <w:ins w:id="578" w:author="Айгуль Талипова" w:date="2024-05-04T00:34:00Z" w16du:dateUtc="2024-05-03T18:34:00Z"/>
                <w:rFonts w:ascii="Times New Roman" w:hAnsi="Times New Roman"/>
                <w:sz w:val="24"/>
                <w:szCs w:val="24"/>
              </w:rPr>
            </w:pPr>
            <w:ins w:id="579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t>11.04</w:t>
              </w:r>
            </w:ins>
          </w:p>
          <w:p w14:paraId="2FC1EFF3" w14:textId="4E06A5EA" w:rsidR="0096333A" w:rsidRDefault="0096333A" w:rsidP="00BC24D2">
            <w:pPr>
              <w:rPr>
                <w:ins w:id="580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81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17.04</w:t>
              </w:r>
            </w:ins>
          </w:p>
        </w:tc>
        <w:tc>
          <w:tcPr>
            <w:tcW w:w="2129" w:type="dxa"/>
            <w:gridSpan w:val="7"/>
          </w:tcPr>
          <w:p w14:paraId="3E1F1BFD" w14:textId="77777777" w:rsidR="0096333A" w:rsidRDefault="0096333A" w:rsidP="00BC24D2">
            <w:pPr>
              <w:rPr>
                <w:ins w:id="582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7C2B11D0" w14:textId="77777777" w:rsidTr="006C13CC">
        <w:trPr>
          <w:ins w:id="583" w:author="Айгуль Талипова" w:date="2024-05-04T00:09:00Z" w16du:dateUtc="2024-05-03T18:09:00Z"/>
        </w:trPr>
        <w:tc>
          <w:tcPr>
            <w:tcW w:w="523" w:type="dxa"/>
          </w:tcPr>
          <w:p w14:paraId="22756ED1" w14:textId="44A546A8" w:rsidR="0096333A" w:rsidRDefault="00AB374B" w:rsidP="00BC24D2">
            <w:pPr>
              <w:rPr>
                <w:ins w:id="584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  <w:ins w:id="585" w:author="Айгуль Талипова" w:date="2024-05-04T00:51:00Z" w16du:dateUtc="2024-05-03T18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60</w:t>
              </w:r>
            </w:ins>
          </w:p>
        </w:tc>
        <w:tc>
          <w:tcPr>
            <w:tcW w:w="1570" w:type="dxa"/>
            <w:gridSpan w:val="2"/>
            <w:vMerge/>
          </w:tcPr>
          <w:p w14:paraId="0E290179" w14:textId="77777777" w:rsidR="0096333A" w:rsidRDefault="0096333A" w:rsidP="00BC24D2">
            <w:pPr>
              <w:rPr>
                <w:ins w:id="586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65510357" w14:textId="77777777" w:rsidR="0096333A" w:rsidRDefault="0096333A" w:rsidP="00BC24D2">
            <w:pPr>
              <w:rPr>
                <w:ins w:id="587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ins w:id="588" w:author="Айгуль Талипова" w:date="2024-05-04T00:11:00Z" w16du:dateUtc="2024-05-03T18:11:00Z">
              <w:r w:rsidRPr="00B21A4F">
                <w:rPr>
                  <w:rFonts w:ascii="Times New Roman" w:hAnsi="Times New Roman"/>
                  <w:sz w:val="24"/>
                  <w:szCs w:val="24"/>
                </w:rPr>
                <w:t>Понятие индивидуального развития организмов. Этапы онтогенеза у животных и растений. Деление, рост, размножение, старение. Рост растений. Рост стебля в длину и толщину. Роль камбия. Годичные кольца.</w:t>
              </w:r>
            </w:ins>
          </w:p>
          <w:p w14:paraId="562A459D" w14:textId="6FFA0921" w:rsidR="0096333A" w:rsidRPr="00B21A4F" w:rsidRDefault="0096333A" w:rsidP="00BC24D2">
            <w:pPr>
              <w:ind w:left="33"/>
              <w:rPr>
                <w:ins w:id="589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90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>Лабораторная работа «Подсчет годичных колец».</w:t>
              </w:r>
            </w:ins>
          </w:p>
        </w:tc>
        <w:tc>
          <w:tcPr>
            <w:tcW w:w="4243" w:type="dxa"/>
            <w:gridSpan w:val="5"/>
          </w:tcPr>
          <w:p w14:paraId="663D1FBC" w14:textId="77777777" w:rsidR="0096333A" w:rsidRDefault="0096333A" w:rsidP="00BC24D2">
            <w:pPr>
              <w:rPr>
                <w:ins w:id="591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ins w:id="592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>7.2.3.1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процессы роста и развития организмов,</w:t>
              </w:r>
            </w:ins>
          </w:p>
          <w:p w14:paraId="2EBD7CE4" w14:textId="51F76D1A" w:rsidR="0096333A" w:rsidRDefault="0096333A" w:rsidP="00BC24D2">
            <w:pPr>
              <w:rPr>
                <w:ins w:id="593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94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>7.2.3.2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исследовать процесс роста растений в длину и толщину</w:t>
              </w:r>
            </w:ins>
          </w:p>
        </w:tc>
        <w:tc>
          <w:tcPr>
            <w:tcW w:w="886" w:type="dxa"/>
            <w:gridSpan w:val="5"/>
          </w:tcPr>
          <w:p w14:paraId="366CFD09" w14:textId="1C215750" w:rsidR="0096333A" w:rsidRDefault="0096333A" w:rsidP="00BC24D2">
            <w:pPr>
              <w:rPr>
                <w:ins w:id="595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96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0E3423AE" w14:textId="2EF041B3" w:rsidR="0096333A" w:rsidRDefault="0096333A" w:rsidP="00BC24D2">
            <w:pPr>
              <w:rPr>
                <w:ins w:id="597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ins w:id="598" w:author="Айгуль Талипова" w:date="2024-05-04T00:34:00Z" w16du:dateUtc="2024-05-03T18:34:00Z">
              <w:r>
                <w:rPr>
                  <w:rFonts w:ascii="Times New Roman" w:hAnsi="Times New Roman"/>
                  <w:sz w:val="24"/>
                  <w:szCs w:val="24"/>
                </w:rPr>
                <w:t>18.04</w:t>
              </w:r>
            </w:ins>
          </w:p>
        </w:tc>
        <w:tc>
          <w:tcPr>
            <w:tcW w:w="2129" w:type="dxa"/>
            <w:gridSpan w:val="7"/>
          </w:tcPr>
          <w:p w14:paraId="014982C9" w14:textId="77777777" w:rsidR="0096333A" w:rsidRDefault="0096333A" w:rsidP="00BC24D2">
            <w:pPr>
              <w:rPr>
                <w:ins w:id="599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3EFA1172" w14:textId="77777777" w:rsidTr="006C13CC">
        <w:trPr>
          <w:ins w:id="600" w:author="Айгуль Талипова" w:date="2024-05-04T00:10:00Z" w16du:dateUtc="2024-05-03T18:10:00Z"/>
        </w:trPr>
        <w:tc>
          <w:tcPr>
            <w:tcW w:w="523" w:type="dxa"/>
          </w:tcPr>
          <w:p w14:paraId="5BBE591F" w14:textId="6FB939FA" w:rsidR="0096333A" w:rsidRDefault="00AB374B" w:rsidP="00BC24D2">
            <w:pPr>
              <w:rPr>
                <w:ins w:id="601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  <w:ins w:id="602" w:author="Айгуль Талипова" w:date="2024-05-04T00:51:00Z" w16du:dateUtc="2024-05-03T18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61</w:t>
              </w:r>
            </w:ins>
            <w:ins w:id="603" w:author="Айгуль Талипова" w:date="2024-05-04T00:36:00Z" w16du:dateUtc="2024-05-03T18:36:00Z">
              <w:r w:rsidR="0096333A">
                <w:rPr>
                  <w:rFonts w:ascii="Times New Roman" w:eastAsia="MS Minngs" w:hAnsi="Times New Roman"/>
                  <w:sz w:val="24"/>
                  <w:szCs w:val="24"/>
                </w:rPr>
                <w:t>-</w:t>
              </w:r>
            </w:ins>
            <w:ins w:id="604" w:author="Айгуль Талипова" w:date="2024-05-04T00:51:00Z" w16du:dateUtc="2024-05-03T18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62</w:t>
              </w:r>
            </w:ins>
          </w:p>
        </w:tc>
        <w:tc>
          <w:tcPr>
            <w:tcW w:w="1570" w:type="dxa"/>
            <w:gridSpan w:val="2"/>
            <w:vMerge/>
          </w:tcPr>
          <w:p w14:paraId="306DECAE" w14:textId="77777777" w:rsidR="0096333A" w:rsidRDefault="0096333A" w:rsidP="00BC24D2">
            <w:pPr>
              <w:rPr>
                <w:ins w:id="605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45D4B4D0" w14:textId="77777777" w:rsidR="0096333A" w:rsidRDefault="0096333A" w:rsidP="00BC24D2">
            <w:pPr>
              <w:rPr>
                <w:ins w:id="606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ins w:id="607" w:author="Айгуль Талипова" w:date="2024-05-04T00:11:00Z" w16du:dateUtc="2024-05-03T18:11:00Z">
              <w:r w:rsidRPr="00B21A4F">
                <w:rPr>
                  <w:rFonts w:ascii="Times New Roman" w:hAnsi="Times New Roman"/>
                  <w:sz w:val="24"/>
                  <w:szCs w:val="24"/>
                </w:rPr>
                <w:t>Прямой и непрямой типы онтогенеза у животных. Примеры насекомых с неполным и полным превращением.</w:t>
              </w:r>
            </w:ins>
          </w:p>
          <w:p w14:paraId="041D90B4" w14:textId="79D2244F" w:rsidR="0096333A" w:rsidRPr="00B21A4F" w:rsidRDefault="0096333A" w:rsidP="00BC24D2">
            <w:pPr>
              <w:ind w:left="33"/>
              <w:rPr>
                <w:ins w:id="60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09" w:author="Айгуль Талипова" w:date="2024-05-04T00:11:00Z" w16du:dateUtc="2024-05-03T18:11:00Z">
              <w:r>
                <w:rPr>
                  <w:rFonts w:ascii="Times New Roman" w:hAnsi="Times New Roman"/>
                  <w:sz w:val="24"/>
                  <w:szCs w:val="24"/>
                </w:rPr>
                <w:t>Моделирование  «Сравнение типов онтогенеза у животных».</w:t>
              </w:r>
            </w:ins>
            <w:ins w:id="610" w:author="Айгуль Талипова" w:date="2024-05-04T00:37:00Z" w16du:dateUtc="2024-05-03T18:37:00Z">
              <w:r>
                <w:rPr>
                  <w:rFonts w:ascii="Times New Roman" w:hAnsi="Times New Roman"/>
                  <w:sz w:val="24"/>
                  <w:szCs w:val="24"/>
                </w:rPr>
                <w:t xml:space="preserve"> СОР №11</w:t>
              </w:r>
            </w:ins>
          </w:p>
        </w:tc>
        <w:tc>
          <w:tcPr>
            <w:tcW w:w="4243" w:type="dxa"/>
            <w:gridSpan w:val="5"/>
          </w:tcPr>
          <w:p w14:paraId="4D55706C" w14:textId="77777777" w:rsidR="0096333A" w:rsidRDefault="0096333A" w:rsidP="00BC24D2">
            <w:pPr>
              <w:rPr>
                <w:ins w:id="611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ins w:id="612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t>7.2.3.3</w:t>
              </w:r>
              <w:r w:rsidRPr="00F55B04">
                <w:rPr>
                  <w:rFonts w:ascii="Times New Roman" w:hAnsi="Times New Roman"/>
                  <w:sz w:val="24"/>
                  <w:szCs w:val="24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различать этапы онтогенеза растений и животных</w:t>
              </w:r>
            </w:ins>
          </w:p>
          <w:p w14:paraId="7D44F36C" w14:textId="61C6B7A6" w:rsidR="0096333A" w:rsidRDefault="0096333A" w:rsidP="00BC24D2">
            <w:pPr>
              <w:rPr>
                <w:ins w:id="61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14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t>7.2.3.4</w:t>
              </w:r>
              <w:r w:rsidRPr="00F55B04">
                <w:rPr>
                  <w:rFonts w:ascii="Times New Roman" w:hAnsi="Times New Roman"/>
                  <w:sz w:val="24"/>
                  <w:szCs w:val="24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сравнивать прямой и непрямой типы онтогенеза у животных</w:t>
              </w:r>
            </w:ins>
          </w:p>
        </w:tc>
        <w:tc>
          <w:tcPr>
            <w:tcW w:w="886" w:type="dxa"/>
            <w:gridSpan w:val="5"/>
          </w:tcPr>
          <w:p w14:paraId="593B729D" w14:textId="3508F516" w:rsidR="0096333A" w:rsidRDefault="0096333A" w:rsidP="00BC24D2">
            <w:pPr>
              <w:rPr>
                <w:ins w:id="615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16" w:author="Айгуль Талипова" w:date="2024-05-04T00:36:00Z" w16du:dateUtc="2024-05-03T18:36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850" w:type="dxa"/>
            <w:gridSpan w:val="9"/>
          </w:tcPr>
          <w:p w14:paraId="1E6271FE" w14:textId="77777777" w:rsidR="0096333A" w:rsidRDefault="0096333A" w:rsidP="00BC24D2">
            <w:pPr>
              <w:rPr>
                <w:ins w:id="617" w:author="Айгуль Талипова" w:date="2024-05-04T00:36:00Z" w16du:dateUtc="2024-05-03T18:36:00Z"/>
                <w:rFonts w:ascii="Times New Roman" w:hAnsi="Times New Roman"/>
                <w:sz w:val="24"/>
                <w:szCs w:val="24"/>
              </w:rPr>
            </w:pPr>
            <w:ins w:id="618" w:author="Айгуль Талипова" w:date="2024-05-04T00:36:00Z" w16du:dateUtc="2024-05-03T18:36:00Z">
              <w:r>
                <w:rPr>
                  <w:rFonts w:ascii="Times New Roman" w:hAnsi="Times New Roman"/>
                  <w:sz w:val="24"/>
                  <w:szCs w:val="24"/>
                </w:rPr>
                <w:t>24.04</w:t>
              </w:r>
            </w:ins>
          </w:p>
          <w:p w14:paraId="58A8DEF4" w14:textId="76EA18A7" w:rsidR="0096333A" w:rsidRDefault="0096333A" w:rsidP="00BC24D2">
            <w:pPr>
              <w:rPr>
                <w:ins w:id="619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20" w:author="Айгуль Талипова" w:date="2024-05-04T00:36:00Z" w16du:dateUtc="2024-05-03T18:36:00Z">
              <w:r>
                <w:rPr>
                  <w:rFonts w:ascii="Times New Roman" w:hAnsi="Times New Roman"/>
                  <w:sz w:val="24"/>
                  <w:szCs w:val="24"/>
                </w:rPr>
                <w:t>25.04</w:t>
              </w:r>
            </w:ins>
          </w:p>
        </w:tc>
        <w:tc>
          <w:tcPr>
            <w:tcW w:w="2129" w:type="dxa"/>
            <w:gridSpan w:val="7"/>
          </w:tcPr>
          <w:p w14:paraId="617E2263" w14:textId="77777777" w:rsidR="0096333A" w:rsidRDefault="0096333A" w:rsidP="00BC24D2">
            <w:pPr>
              <w:rPr>
                <w:ins w:id="621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70337D9C" w14:textId="77777777" w:rsidTr="006C13CC">
        <w:trPr>
          <w:ins w:id="622" w:author="Айгуль Талипова" w:date="2024-05-04T00:10:00Z" w16du:dateUtc="2024-05-03T18:10:00Z"/>
        </w:trPr>
        <w:tc>
          <w:tcPr>
            <w:tcW w:w="523" w:type="dxa"/>
          </w:tcPr>
          <w:p w14:paraId="33C3F32C" w14:textId="09D11DD7" w:rsidR="0096333A" w:rsidRDefault="00AB374B" w:rsidP="00BC24D2">
            <w:pPr>
              <w:rPr>
                <w:ins w:id="623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  <w:ins w:id="624" w:author="Айгуль Талипова" w:date="2024-05-04T00:51:00Z" w16du:dateUtc="2024-05-03T18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63</w:t>
              </w:r>
            </w:ins>
          </w:p>
        </w:tc>
        <w:tc>
          <w:tcPr>
            <w:tcW w:w="1570" w:type="dxa"/>
            <w:gridSpan w:val="2"/>
            <w:vMerge w:val="restart"/>
          </w:tcPr>
          <w:p w14:paraId="5DE96F58" w14:textId="77777777" w:rsidR="0096333A" w:rsidRDefault="0096333A" w:rsidP="00BC24D2">
            <w:pPr>
              <w:ind w:right="118"/>
              <w:rPr>
                <w:ins w:id="625" w:author="Айгуль Талипова" w:date="2024-05-04T00:12:00Z" w16du:dateUtc="2024-05-03T18:12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ins w:id="626" w:author="Айгуль Талипова" w:date="2024-05-04T00:12:00Z" w16du:dateUtc="2024-05-03T18:12:00Z">
              <w:r>
                <w:rPr>
                  <w:rFonts w:ascii="Times New Roman" w:eastAsia="MS Minngs" w:hAnsi="Times New Roman"/>
                  <w:sz w:val="24"/>
                  <w:szCs w:val="24"/>
                </w:rPr>
                <w:t>Микробиология и биотехнология</w:t>
              </w:r>
            </w:ins>
          </w:p>
          <w:p w14:paraId="7F54B5D3" w14:textId="77777777" w:rsidR="0096333A" w:rsidRDefault="0096333A" w:rsidP="00BC24D2">
            <w:pPr>
              <w:rPr>
                <w:ins w:id="627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45D0D642" w14:textId="77777777" w:rsidR="0096333A" w:rsidRDefault="0096333A" w:rsidP="00BC24D2">
            <w:pPr>
              <w:rPr>
                <w:ins w:id="628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ins w:id="629" w:author="Айгуль Талипова" w:date="2024-05-04T00:12:00Z" w16du:dateUtc="2024-05-03T18:12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Разнообразие бактерий по форме. Распространение бактерий. </w:t>
              </w:r>
            </w:ins>
          </w:p>
          <w:p w14:paraId="77B87BAA" w14:textId="77777777" w:rsidR="0096333A" w:rsidRDefault="0096333A" w:rsidP="00BC24D2">
            <w:pPr>
              <w:rPr>
                <w:ins w:id="630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ins w:id="631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t>Лабораторная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 работ</w:t>
              </w:r>
              <w:r>
                <w:rPr>
                  <w:rFonts w:ascii="Times New Roman" w:hAnsi="Times New Roman"/>
                  <w:sz w:val="24"/>
                  <w:szCs w:val="24"/>
                </w:rPr>
                <w:t>а</w:t>
              </w:r>
              <w:r w:rsidRPr="00B70D3B">
                <w:rPr>
                  <w:rFonts w:ascii="Times New Roman" w:hAnsi="Times New Roman"/>
                  <w:sz w:val="24"/>
                  <w:szCs w:val="24"/>
                </w:rPr>
                <w:t xml:space="preserve"> «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Исследование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внешнего вида бактерии сенной палочки</w:t>
              </w:r>
              <w:r w:rsidRPr="00B70D3B">
                <w:rPr>
                  <w:rFonts w:ascii="Times New Roman" w:hAnsi="Times New Roman"/>
                  <w:sz w:val="24"/>
                  <w:szCs w:val="24"/>
                </w:rPr>
                <w:t xml:space="preserve">». </w:t>
              </w:r>
            </w:ins>
          </w:p>
          <w:p w14:paraId="6FD04D7F" w14:textId="7B6D12DA" w:rsidR="0096333A" w:rsidRPr="00B21A4F" w:rsidRDefault="0096333A" w:rsidP="00BC24D2">
            <w:pPr>
              <w:ind w:left="33"/>
              <w:rPr>
                <w:ins w:id="63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33" w:author="Айгуль Талипова" w:date="2024-05-04T00:12:00Z" w16du:dateUtc="2024-05-03T18:12:00Z">
              <w:r w:rsidRPr="00B70D3B">
                <w:rPr>
                  <w:rFonts w:ascii="Times New Roman" w:hAnsi="Times New Roman"/>
                  <w:sz w:val="24"/>
                  <w:szCs w:val="24"/>
                </w:rPr>
                <w:t>Клубеньковые растения на корнях бобовых</w:t>
              </w:r>
              <w:r>
                <w:rPr>
                  <w:rFonts w:ascii="Times New Roman" w:hAnsi="Times New Roman"/>
                  <w:sz w:val="24"/>
                  <w:szCs w:val="24"/>
                </w:rPr>
                <w:t>.</w:t>
              </w:r>
            </w:ins>
          </w:p>
        </w:tc>
        <w:tc>
          <w:tcPr>
            <w:tcW w:w="4243" w:type="dxa"/>
            <w:gridSpan w:val="5"/>
          </w:tcPr>
          <w:p w14:paraId="2539E611" w14:textId="22793D31" w:rsidR="0096333A" w:rsidRDefault="0096333A" w:rsidP="00BC24D2">
            <w:pPr>
              <w:rPr>
                <w:ins w:id="634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35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t>7.4.3.1</w:t>
              </w:r>
              <w:r w:rsidRPr="00B70D3B">
                <w:rPr>
                  <w:rFonts w:ascii="Times New Roman" w:hAnsi="Times New Roman"/>
                  <w:sz w:val="24"/>
                  <w:szCs w:val="24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различные формы бактерий</w:t>
              </w:r>
            </w:ins>
          </w:p>
        </w:tc>
        <w:tc>
          <w:tcPr>
            <w:tcW w:w="886" w:type="dxa"/>
            <w:gridSpan w:val="5"/>
          </w:tcPr>
          <w:p w14:paraId="393BE76D" w14:textId="428468F7" w:rsidR="0096333A" w:rsidRDefault="00C62459" w:rsidP="00BC24D2">
            <w:pPr>
              <w:rPr>
                <w:ins w:id="636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37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4A2A24DA" w14:textId="1DF2C510" w:rsidR="0096333A" w:rsidRDefault="0096333A" w:rsidP="00BC24D2">
            <w:pPr>
              <w:rPr>
                <w:ins w:id="63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39" w:author="Айгуль Талипова" w:date="2024-05-04T00:37:00Z" w16du:dateUtc="2024-05-03T18:37:00Z">
              <w:r>
                <w:rPr>
                  <w:rFonts w:ascii="Times New Roman" w:hAnsi="Times New Roman"/>
                  <w:sz w:val="24"/>
                  <w:szCs w:val="24"/>
                </w:rPr>
                <w:t>02.05</w:t>
              </w:r>
            </w:ins>
          </w:p>
        </w:tc>
        <w:tc>
          <w:tcPr>
            <w:tcW w:w="2129" w:type="dxa"/>
            <w:gridSpan w:val="7"/>
          </w:tcPr>
          <w:p w14:paraId="4DD49A62" w14:textId="77777777" w:rsidR="0096333A" w:rsidRDefault="0096333A" w:rsidP="00BC24D2">
            <w:pPr>
              <w:rPr>
                <w:ins w:id="64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96333A" w14:paraId="57548E25" w14:textId="77777777" w:rsidTr="006C13CC">
        <w:trPr>
          <w:ins w:id="641" w:author="Айгуль Талипова" w:date="2024-05-04T00:10:00Z" w16du:dateUtc="2024-05-03T18:10:00Z"/>
        </w:trPr>
        <w:tc>
          <w:tcPr>
            <w:tcW w:w="523" w:type="dxa"/>
          </w:tcPr>
          <w:p w14:paraId="0BF36731" w14:textId="2E415E02" w:rsidR="0096333A" w:rsidRDefault="00AB374B" w:rsidP="00BC24D2">
            <w:pPr>
              <w:rPr>
                <w:ins w:id="642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  <w:ins w:id="643" w:author="Айгуль Талипова" w:date="2024-05-04T00:45:00Z" w16du:dateUtc="2024-05-03T18:45:00Z">
              <w:r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  <w:ins w:id="644" w:author="Айгуль Талипова" w:date="2024-05-04T00:51:00Z" w16du:dateUtc="2024-05-03T18:51:00Z">
              <w:r>
                <w:rPr>
                  <w:rFonts w:ascii="Times New Roman" w:eastAsia="MS Minngs" w:hAnsi="Times New Roman"/>
                  <w:sz w:val="24"/>
                  <w:szCs w:val="24"/>
                </w:rPr>
                <w:t>4</w:t>
              </w:r>
            </w:ins>
          </w:p>
        </w:tc>
        <w:tc>
          <w:tcPr>
            <w:tcW w:w="1570" w:type="dxa"/>
            <w:gridSpan w:val="2"/>
            <w:vMerge/>
          </w:tcPr>
          <w:p w14:paraId="13CA809F" w14:textId="77777777" w:rsidR="0096333A" w:rsidRDefault="0096333A" w:rsidP="00BC24D2">
            <w:pPr>
              <w:rPr>
                <w:ins w:id="645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2E28BF8D" w14:textId="77777777" w:rsidR="0096333A" w:rsidRDefault="0096333A" w:rsidP="00BC24D2">
            <w:pPr>
              <w:rPr>
                <w:ins w:id="646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ins w:id="647" w:author="Айгуль Талипова" w:date="2024-05-04T00:12:00Z" w16du:dateUtc="2024-05-03T18:12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Способы борьбы с патогенами. Устойчивость бактерии к антибиотикам. </w:t>
              </w:r>
            </w:ins>
          </w:p>
          <w:p w14:paraId="5AB5019E" w14:textId="6C495212" w:rsidR="0096333A" w:rsidRPr="00B21A4F" w:rsidRDefault="0096333A" w:rsidP="00BC24D2">
            <w:pPr>
              <w:ind w:left="33"/>
              <w:rPr>
                <w:ins w:id="64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49" w:author="Айгуль Талипова" w:date="2024-05-04T00:12:00Z" w16du:dateUtc="2024-05-03T18:12:00Z">
              <w:r w:rsidRPr="00B21A4F">
                <w:rPr>
                  <w:rFonts w:ascii="Times New Roman" w:hAnsi="Times New Roman"/>
                  <w:sz w:val="24"/>
                  <w:szCs w:val="24"/>
                </w:rPr>
                <w:t>Лабораторная работа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471842">
                <w:rPr>
                  <w:rFonts w:ascii="Times New Roman" w:hAnsi="Times New Roman"/>
                  <w:sz w:val="24"/>
                  <w:szCs w:val="24"/>
                </w:rPr>
                <w:t>«</w:t>
              </w:r>
              <w:r w:rsidRPr="00EB23B6">
                <w:rPr>
                  <w:rFonts w:ascii="Times New Roman" w:hAnsi="Times New Roman"/>
                  <w:sz w:val="24"/>
                  <w:szCs w:val="24"/>
                </w:rPr>
                <w:t>Исследование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применения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антибиотиков, антисептиков и дезинфицирующих средств</w:t>
              </w:r>
              <w:r>
                <w:rPr>
                  <w:rFonts w:ascii="Times New Roman" w:hAnsi="Times New Roman"/>
                  <w:sz w:val="24"/>
                  <w:szCs w:val="24"/>
                </w:rPr>
                <w:t>».</w:t>
              </w:r>
            </w:ins>
          </w:p>
        </w:tc>
        <w:tc>
          <w:tcPr>
            <w:tcW w:w="4243" w:type="dxa"/>
            <w:gridSpan w:val="5"/>
          </w:tcPr>
          <w:p w14:paraId="6D0BEA87" w14:textId="53DE722D" w:rsidR="0096333A" w:rsidRDefault="0096333A" w:rsidP="00BC24D2">
            <w:pPr>
              <w:rPr>
                <w:ins w:id="65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51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t>7.4.3.3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описывать применение антибиотиков, антисептиков и дезинфицирующих средств</w:t>
              </w:r>
            </w:ins>
          </w:p>
        </w:tc>
        <w:tc>
          <w:tcPr>
            <w:tcW w:w="886" w:type="dxa"/>
            <w:gridSpan w:val="5"/>
          </w:tcPr>
          <w:p w14:paraId="7D313EF7" w14:textId="71B92E8B" w:rsidR="0096333A" w:rsidRDefault="00C62459" w:rsidP="00BC24D2">
            <w:pPr>
              <w:rPr>
                <w:ins w:id="65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53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654988BB" w14:textId="3CD2267A" w:rsidR="0096333A" w:rsidRDefault="00C62459" w:rsidP="00BC24D2">
            <w:pPr>
              <w:rPr>
                <w:ins w:id="654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55" w:author="Айгуль Талипова" w:date="2024-05-04T00:39:00Z" w16du:dateUtc="2024-05-03T18:39:00Z">
              <w:r>
                <w:rPr>
                  <w:rFonts w:ascii="Times New Roman" w:hAnsi="Times New Roman"/>
                  <w:sz w:val="24"/>
                  <w:szCs w:val="24"/>
                </w:rPr>
                <w:t>08.05</w:t>
              </w:r>
            </w:ins>
          </w:p>
        </w:tc>
        <w:tc>
          <w:tcPr>
            <w:tcW w:w="2129" w:type="dxa"/>
            <w:gridSpan w:val="7"/>
          </w:tcPr>
          <w:p w14:paraId="510F69A4" w14:textId="30A82863" w:rsidR="0096333A" w:rsidRDefault="00C62459" w:rsidP="00BC24D2">
            <w:pPr>
              <w:rPr>
                <w:ins w:id="656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57" w:author="Айгуль Талипова" w:date="2024-05-04T00:39:00Z" w16du:dateUtc="2024-05-03T18:39:00Z">
              <w:r>
                <w:rPr>
                  <w:rFonts w:ascii="Times New Roman" w:hAnsi="Times New Roman"/>
                  <w:sz w:val="24"/>
                  <w:szCs w:val="24"/>
                </w:rPr>
                <w:t>04.05</w:t>
              </w:r>
            </w:ins>
          </w:p>
        </w:tc>
      </w:tr>
      <w:tr w:rsidR="0096333A" w14:paraId="32839994" w14:textId="77777777" w:rsidTr="006C13CC">
        <w:trPr>
          <w:ins w:id="658" w:author="Айгуль Талипова" w:date="2024-05-04T00:10:00Z" w16du:dateUtc="2024-05-03T18:10:00Z"/>
        </w:trPr>
        <w:tc>
          <w:tcPr>
            <w:tcW w:w="523" w:type="dxa"/>
          </w:tcPr>
          <w:p w14:paraId="7CF9AE99" w14:textId="0D93AFA0" w:rsidR="0096333A" w:rsidRDefault="00C62459" w:rsidP="00BC24D2">
            <w:pPr>
              <w:rPr>
                <w:ins w:id="659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  <w:ins w:id="660" w:author="Айгуль Талипова" w:date="2024-05-04T00:42:00Z" w16du:dateUtc="2024-05-03T18:42:00Z">
              <w:r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  <w:ins w:id="661" w:author="Айгуль Талипова" w:date="2024-05-04T00:51:00Z" w16du:dateUtc="2024-05-03T18:51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5</w:t>
              </w:r>
            </w:ins>
          </w:p>
        </w:tc>
        <w:tc>
          <w:tcPr>
            <w:tcW w:w="1570" w:type="dxa"/>
            <w:gridSpan w:val="2"/>
            <w:vMerge/>
          </w:tcPr>
          <w:p w14:paraId="11AC2510" w14:textId="77777777" w:rsidR="0096333A" w:rsidRDefault="0096333A" w:rsidP="00BC24D2">
            <w:pPr>
              <w:rPr>
                <w:ins w:id="662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1416857F" w14:textId="463641C7" w:rsidR="0096333A" w:rsidRPr="00B21A4F" w:rsidRDefault="0096333A" w:rsidP="00BC24D2">
            <w:pPr>
              <w:ind w:left="33"/>
              <w:rPr>
                <w:ins w:id="66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64" w:author="Айгуль Талипова" w:date="2024-05-04T00:12:00Z" w16du:dateUtc="2024-05-03T18:12:00Z"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Вирусы. </w:t>
              </w:r>
              <w:r w:rsidRPr="00B21A4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 xml:space="preserve">Особенности строения вирусов </w:t>
              </w:r>
              <w:r w:rsidRPr="00B21A4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lastRenderedPageBreak/>
                <w:t>как неклеточн</w:t>
              </w:r>
              <w:r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 xml:space="preserve">ой </w:t>
              </w:r>
              <w:r w:rsidRPr="00B21A4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форм</w:t>
              </w:r>
              <w:r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 xml:space="preserve">ы </w:t>
              </w:r>
              <w:r w:rsidRPr="00B21A4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организации</w:t>
              </w:r>
              <w:r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 xml:space="preserve"> жизни</w:t>
              </w:r>
              <w:r w:rsidRPr="00B21A4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 xml:space="preserve">. </w:t>
              </w:r>
            </w:ins>
            <w:ins w:id="665" w:author="Айгуль Талипова" w:date="2024-05-04T00:41:00Z" w16du:dateUtc="2024-05-03T18:41:00Z">
              <w:r w:rsidR="00C62459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СОР № 12</w:t>
              </w:r>
            </w:ins>
          </w:p>
        </w:tc>
        <w:tc>
          <w:tcPr>
            <w:tcW w:w="4243" w:type="dxa"/>
            <w:gridSpan w:val="5"/>
          </w:tcPr>
          <w:p w14:paraId="3F0C12D5" w14:textId="7C9C3135" w:rsidR="0096333A" w:rsidRDefault="0096333A" w:rsidP="00BC24D2">
            <w:pPr>
              <w:rPr>
                <w:ins w:id="666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67" w:author="Айгуль Талипова" w:date="2024-05-04T00:12:00Z" w16du:dateUtc="2024-05-03T18:12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7.4.3.4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объясн</w:t>
              </w:r>
              <w:r>
                <w:rPr>
                  <w:rFonts w:ascii="Times New Roman" w:hAnsi="Times New Roman"/>
                  <w:sz w:val="24"/>
                  <w:szCs w:val="24"/>
                </w:rPr>
                <w:t>я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ть 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принадлежность </w:t>
              </w:r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вирусов к неклеточной форме жизни</w:t>
              </w:r>
            </w:ins>
          </w:p>
        </w:tc>
        <w:tc>
          <w:tcPr>
            <w:tcW w:w="886" w:type="dxa"/>
            <w:gridSpan w:val="5"/>
          </w:tcPr>
          <w:p w14:paraId="4D3B49F9" w14:textId="73DDA6A6" w:rsidR="0096333A" w:rsidRDefault="00C62459" w:rsidP="00BC24D2">
            <w:pPr>
              <w:rPr>
                <w:ins w:id="66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69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lastRenderedPageBreak/>
                <w:t>1</w:t>
              </w:r>
            </w:ins>
          </w:p>
        </w:tc>
        <w:tc>
          <w:tcPr>
            <w:tcW w:w="850" w:type="dxa"/>
            <w:gridSpan w:val="9"/>
          </w:tcPr>
          <w:p w14:paraId="7691B211" w14:textId="2FD27621" w:rsidR="0096333A" w:rsidRDefault="00C62459" w:rsidP="00BC24D2">
            <w:pPr>
              <w:rPr>
                <w:ins w:id="67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71" w:author="Айгуль Талипова" w:date="2024-05-04T00:39:00Z" w16du:dateUtc="2024-05-03T18:39:00Z">
              <w:r>
                <w:rPr>
                  <w:rFonts w:ascii="Times New Roman" w:hAnsi="Times New Roman"/>
                  <w:sz w:val="24"/>
                  <w:szCs w:val="24"/>
                </w:rPr>
                <w:t>15.05</w:t>
              </w:r>
            </w:ins>
          </w:p>
        </w:tc>
        <w:tc>
          <w:tcPr>
            <w:tcW w:w="2129" w:type="dxa"/>
            <w:gridSpan w:val="7"/>
          </w:tcPr>
          <w:p w14:paraId="4E69237F" w14:textId="77777777" w:rsidR="0096333A" w:rsidRDefault="0096333A" w:rsidP="00BC24D2">
            <w:pPr>
              <w:rPr>
                <w:ins w:id="67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14:paraId="6E1E1A22" w14:textId="77777777" w:rsidTr="006C13CC">
        <w:trPr>
          <w:ins w:id="673" w:author="Айгуль Талипова" w:date="2024-05-04T00:41:00Z" w16du:dateUtc="2024-05-03T18:41:00Z"/>
        </w:trPr>
        <w:tc>
          <w:tcPr>
            <w:tcW w:w="523" w:type="dxa"/>
          </w:tcPr>
          <w:p w14:paraId="7A957FFB" w14:textId="0A3F21AB" w:rsidR="00C62459" w:rsidRDefault="00C62459" w:rsidP="00C62459">
            <w:pPr>
              <w:rPr>
                <w:ins w:id="674" w:author="Айгуль Талипова" w:date="2024-05-04T00:41:00Z" w16du:dateUtc="2024-05-03T18:41:00Z"/>
                <w:rFonts w:ascii="Times New Roman" w:eastAsia="MS Minngs" w:hAnsi="Times New Roman"/>
                <w:sz w:val="24"/>
                <w:szCs w:val="24"/>
              </w:rPr>
            </w:pPr>
            <w:ins w:id="675" w:author="Айгуль Талипова" w:date="2024-05-04T00:42:00Z" w16du:dateUtc="2024-05-03T18:42:00Z">
              <w:r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  <w:ins w:id="676" w:author="Айгуль Талипова" w:date="2024-05-04T00:51:00Z" w16du:dateUtc="2024-05-03T18:51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</w:p>
        </w:tc>
        <w:tc>
          <w:tcPr>
            <w:tcW w:w="1570" w:type="dxa"/>
            <w:gridSpan w:val="2"/>
          </w:tcPr>
          <w:p w14:paraId="545BCABA" w14:textId="77777777" w:rsidR="00C62459" w:rsidRDefault="00C62459" w:rsidP="00C62459">
            <w:pPr>
              <w:rPr>
                <w:ins w:id="677" w:author="Айгуль Талипова" w:date="2024-05-04T00:41:00Z" w16du:dateUtc="2024-05-03T18:41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3F61932C" w14:textId="25AA8F6C" w:rsidR="00C62459" w:rsidRDefault="00C62459" w:rsidP="00C62459">
            <w:pPr>
              <w:rPr>
                <w:ins w:id="678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  <w:ins w:id="679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 xml:space="preserve">Повторение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 xml:space="preserve">Применение бактерий. Значение бактерий в природе и 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в жизни </w:t>
              </w:r>
              <w:r w:rsidRPr="00B21A4F">
                <w:rPr>
                  <w:rFonts w:ascii="Times New Roman" w:hAnsi="Times New Roman"/>
                  <w:sz w:val="24"/>
                  <w:szCs w:val="24"/>
                </w:rPr>
                <w:t>человека.</w:t>
              </w:r>
            </w:ins>
          </w:p>
          <w:p w14:paraId="607D15DD" w14:textId="1D57C2F2" w:rsidR="00C62459" w:rsidRPr="00B21A4F" w:rsidRDefault="00C62459" w:rsidP="00C62459">
            <w:pPr>
              <w:ind w:left="33"/>
              <w:rPr>
                <w:ins w:id="680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  <w:ins w:id="681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>Лабораторная работа «Исследование производства йогурта и сыра».</w:t>
              </w:r>
            </w:ins>
          </w:p>
        </w:tc>
        <w:tc>
          <w:tcPr>
            <w:tcW w:w="4243" w:type="dxa"/>
            <w:gridSpan w:val="5"/>
          </w:tcPr>
          <w:p w14:paraId="4ADE8E16" w14:textId="77777777" w:rsidR="00C62459" w:rsidRDefault="00C62459" w:rsidP="00C62459">
            <w:pPr>
              <w:rPr>
                <w:ins w:id="682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  <w:ins w:id="683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>7.4.3.2</w:t>
              </w:r>
              <w:r>
                <w:rPr>
                  <w:rFonts w:ascii="Times New Roman" w:hAnsi="Times New Roman"/>
                  <w:sz w:val="24"/>
                  <w:szCs w:val="24"/>
                  <w:lang w:val="kk-KZ"/>
                </w:rPr>
                <w:t xml:space="preserve"> -</w:t>
              </w:r>
              <w:r>
                <w:rPr>
                  <w:rFonts w:ascii="Times New Roman" w:hAnsi="Times New Roman"/>
                  <w:sz w:val="24"/>
                  <w:szCs w:val="24"/>
                </w:rPr>
                <w:t xml:space="preserve"> исследовать производство йогурта и сыра </w:t>
              </w:r>
            </w:ins>
          </w:p>
          <w:p w14:paraId="39BCA663" w14:textId="77777777" w:rsidR="00C62459" w:rsidRDefault="00C62459" w:rsidP="00C62459">
            <w:pPr>
              <w:rPr>
                <w:ins w:id="684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</w:tcPr>
          <w:p w14:paraId="1547FB69" w14:textId="7712B486" w:rsidR="00C62459" w:rsidRDefault="00C62459" w:rsidP="00C62459">
            <w:pPr>
              <w:rPr>
                <w:ins w:id="685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  <w:ins w:id="686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05849DA6" w14:textId="56FDC978" w:rsidR="00C62459" w:rsidRDefault="00C62459" w:rsidP="00C62459">
            <w:pPr>
              <w:rPr>
                <w:ins w:id="687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  <w:ins w:id="688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>16.05</w:t>
              </w:r>
            </w:ins>
          </w:p>
        </w:tc>
        <w:tc>
          <w:tcPr>
            <w:tcW w:w="2129" w:type="dxa"/>
            <w:gridSpan w:val="7"/>
          </w:tcPr>
          <w:p w14:paraId="4BA0AD1D" w14:textId="77777777" w:rsidR="00C62459" w:rsidRDefault="00C62459" w:rsidP="00C62459">
            <w:pPr>
              <w:rPr>
                <w:ins w:id="689" w:author="Айгуль Талипова" w:date="2024-05-04T00:41:00Z" w16du:dateUtc="2024-05-03T18:41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14:paraId="22BF72C4" w14:textId="77777777" w:rsidTr="006C13CC">
        <w:trPr>
          <w:ins w:id="690" w:author="Айгуль Талипова" w:date="2024-05-04T00:10:00Z" w16du:dateUtc="2024-05-03T18:10:00Z"/>
        </w:trPr>
        <w:tc>
          <w:tcPr>
            <w:tcW w:w="523" w:type="dxa"/>
          </w:tcPr>
          <w:p w14:paraId="09A30B2E" w14:textId="639447AE" w:rsidR="00C62459" w:rsidRDefault="00C62459" w:rsidP="00C62459">
            <w:pPr>
              <w:rPr>
                <w:ins w:id="691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  <w:ins w:id="692" w:author="Айгуль Талипова" w:date="2024-05-04T00:42:00Z" w16du:dateUtc="2024-05-03T18:42:00Z">
              <w:r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  <w:ins w:id="693" w:author="Айгуль Талипова" w:date="2024-05-04T00:51:00Z" w16du:dateUtc="2024-05-03T18:51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7</w:t>
              </w:r>
            </w:ins>
          </w:p>
        </w:tc>
        <w:tc>
          <w:tcPr>
            <w:tcW w:w="1570" w:type="dxa"/>
            <w:gridSpan w:val="2"/>
          </w:tcPr>
          <w:p w14:paraId="4EF0ABB7" w14:textId="77777777" w:rsidR="00C62459" w:rsidRDefault="00C62459" w:rsidP="00C62459">
            <w:pPr>
              <w:rPr>
                <w:ins w:id="694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01F87AAE" w14:textId="4077FB65" w:rsidR="00C62459" w:rsidRPr="00B21A4F" w:rsidRDefault="00C62459" w:rsidP="00C62459">
            <w:pPr>
              <w:ind w:left="33"/>
              <w:rPr>
                <w:ins w:id="695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96" w:author="Айгуль Талипова" w:date="2024-05-04T00:40:00Z" w16du:dateUtc="2024-05-03T18:40:00Z">
              <w:r>
                <w:rPr>
                  <w:rFonts w:ascii="Times New Roman" w:hAnsi="Times New Roman"/>
                  <w:sz w:val="24"/>
                  <w:szCs w:val="24"/>
                </w:rPr>
                <w:t>СОЧ 4 четверть</w:t>
              </w:r>
            </w:ins>
          </w:p>
        </w:tc>
        <w:tc>
          <w:tcPr>
            <w:tcW w:w="4243" w:type="dxa"/>
            <w:gridSpan w:val="5"/>
          </w:tcPr>
          <w:p w14:paraId="3487079B" w14:textId="77777777" w:rsidR="00C62459" w:rsidRDefault="00C62459" w:rsidP="00C62459">
            <w:pPr>
              <w:rPr>
                <w:ins w:id="697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</w:tcPr>
          <w:p w14:paraId="3B3B8719" w14:textId="44F7DFE8" w:rsidR="00C62459" w:rsidRDefault="00C62459" w:rsidP="00C62459">
            <w:pPr>
              <w:rPr>
                <w:ins w:id="69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699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75BAA6FD" w14:textId="05C2DF8F" w:rsidR="00C62459" w:rsidRDefault="00C62459" w:rsidP="00C62459">
            <w:pPr>
              <w:rPr>
                <w:ins w:id="70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ins w:id="701" w:author="Айгуль Талипова" w:date="2024-05-04T00:40:00Z" w16du:dateUtc="2024-05-03T18:40:00Z">
              <w:r>
                <w:rPr>
                  <w:rFonts w:ascii="Times New Roman" w:hAnsi="Times New Roman"/>
                  <w:sz w:val="24"/>
                  <w:szCs w:val="24"/>
                </w:rPr>
                <w:t>22.05</w:t>
              </w:r>
            </w:ins>
          </w:p>
        </w:tc>
        <w:tc>
          <w:tcPr>
            <w:tcW w:w="2129" w:type="dxa"/>
            <w:gridSpan w:val="7"/>
          </w:tcPr>
          <w:p w14:paraId="14A5411B" w14:textId="77777777" w:rsidR="00C62459" w:rsidRDefault="00C62459" w:rsidP="00C62459">
            <w:pPr>
              <w:rPr>
                <w:ins w:id="70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14:paraId="54D33FA4" w14:textId="77777777" w:rsidTr="006C13CC">
        <w:trPr>
          <w:ins w:id="703" w:author="Айгуль Талипова" w:date="2024-05-04T00:40:00Z" w16du:dateUtc="2024-05-03T18:40:00Z"/>
        </w:trPr>
        <w:tc>
          <w:tcPr>
            <w:tcW w:w="523" w:type="dxa"/>
          </w:tcPr>
          <w:p w14:paraId="54BD8D19" w14:textId="02F94826" w:rsidR="00C62459" w:rsidRDefault="00C62459" w:rsidP="00C62459">
            <w:pPr>
              <w:rPr>
                <w:ins w:id="704" w:author="Айгуль Талипова" w:date="2024-05-04T00:40:00Z" w16du:dateUtc="2024-05-03T18:40:00Z"/>
                <w:rFonts w:ascii="Times New Roman" w:eastAsia="MS Minngs" w:hAnsi="Times New Roman"/>
                <w:sz w:val="24"/>
                <w:szCs w:val="24"/>
              </w:rPr>
            </w:pPr>
            <w:ins w:id="705" w:author="Айгуль Талипова" w:date="2024-05-04T00:42:00Z" w16du:dateUtc="2024-05-03T18:42:00Z">
              <w:r>
                <w:rPr>
                  <w:rFonts w:ascii="Times New Roman" w:eastAsia="MS Minngs" w:hAnsi="Times New Roman"/>
                  <w:sz w:val="24"/>
                  <w:szCs w:val="24"/>
                </w:rPr>
                <w:t>6</w:t>
              </w:r>
            </w:ins>
            <w:ins w:id="706" w:author="Айгуль Талипова" w:date="2024-05-04T00:51:00Z" w16du:dateUtc="2024-05-03T18:51:00Z">
              <w:r w:rsidR="00AB374B">
                <w:rPr>
                  <w:rFonts w:ascii="Times New Roman" w:eastAsia="MS Minngs" w:hAnsi="Times New Roman"/>
                  <w:sz w:val="24"/>
                  <w:szCs w:val="24"/>
                </w:rPr>
                <w:t>8</w:t>
              </w:r>
            </w:ins>
          </w:p>
        </w:tc>
        <w:tc>
          <w:tcPr>
            <w:tcW w:w="1570" w:type="dxa"/>
            <w:gridSpan w:val="2"/>
          </w:tcPr>
          <w:p w14:paraId="06DACDBB" w14:textId="77777777" w:rsidR="00C62459" w:rsidRDefault="00C62459" w:rsidP="00C62459">
            <w:pPr>
              <w:rPr>
                <w:ins w:id="707" w:author="Айгуль Талипова" w:date="2024-05-04T00:40:00Z" w16du:dateUtc="2024-05-03T18:4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508" w:type="dxa"/>
            <w:gridSpan w:val="4"/>
          </w:tcPr>
          <w:p w14:paraId="131323A7" w14:textId="7AE3FE97" w:rsidR="00C62459" w:rsidRDefault="00C62459" w:rsidP="00C62459">
            <w:pPr>
              <w:ind w:left="33"/>
              <w:rPr>
                <w:ins w:id="708" w:author="Айгуль Талипова" w:date="2024-05-04T00:40:00Z" w16du:dateUtc="2024-05-03T18:40:00Z"/>
                <w:rFonts w:ascii="Times New Roman" w:hAnsi="Times New Roman"/>
                <w:sz w:val="24"/>
                <w:szCs w:val="24"/>
              </w:rPr>
            </w:pPr>
            <w:ins w:id="709" w:author="Айгуль Талипова" w:date="2024-05-04T00:40:00Z" w16du:dateUtc="2024-05-03T18:40:00Z">
              <w:r>
                <w:rPr>
                  <w:rFonts w:ascii="Times New Roman" w:hAnsi="Times New Roman"/>
                  <w:sz w:val="24"/>
                  <w:szCs w:val="24"/>
                </w:rPr>
                <w:t>Итоговое п</w:t>
              </w:r>
            </w:ins>
            <w:ins w:id="710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>овторение</w:t>
              </w:r>
            </w:ins>
          </w:p>
        </w:tc>
        <w:tc>
          <w:tcPr>
            <w:tcW w:w="4243" w:type="dxa"/>
            <w:gridSpan w:val="5"/>
          </w:tcPr>
          <w:p w14:paraId="604B714B" w14:textId="77777777" w:rsidR="00C62459" w:rsidRDefault="00C62459" w:rsidP="00C62459">
            <w:pPr>
              <w:rPr>
                <w:ins w:id="711" w:author="Айгуль Талипова" w:date="2024-05-04T00:40:00Z" w16du:dateUtc="2024-05-03T18:4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gridSpan w:val="5"/>
          </w:tcPr>
          <w:p w14:paraId="494629DB" w14:textId="4A854845" w:rsidR="00C62459" w:rsidRDefault="00C62459" w:rsidP="00C62459">
            <w:pPr>
              <w:rPr>
                <w:ins w:id="712" w:author="Айгуль Талипова" w:date="2024-05-04T00:40:00Z" w16du:dateUtc="2024-05-03T18:40:00Z"/>
                <w:rFonts w:ascii="Times New Roman" w:hAnsi="Times New Roman"/>
                <w:sz w:val="24"/>
                <w:szCs w:val="24"/>
              </w:rPr>
            </w:pPr>
            <w:ins w:id="713" w:author="Айгуль Талипова" w:date="2024-05-04T00:42:00Z" w16du:dateUtc="2024-05-03T18:42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850" w:type="dxa"/>
            <w:gridSpan w:val="9"/>
          </w:tcPr>
          <w:p w14:paraId="23C087B5" w14:textId="20CD60A2" w:rsidR="00C62459" w:rsidRDefault="00C62459" w:rsidP="00C62459">
            <w:pPr>
              <w:rPr>
                <w:ins w:id="714" w:author="Айгуль Талипова" w:date="2024-05-04T00:40:00Z" w16du:dateUtc="2024-05-03T18:40:00Z"/>
                <w:rFonts w:ascii="Times New Roman" w:hAnsi="Times New Roman"/>
                <w:sz w:val="24"/>
                <w:szCs w:val="24"/>
              </w:rPr>
            </w:pPr>
            <w:ins w:id="715" w:author="Айгуль Талипова" w:date="2024-05-04T00:41:00Z" w16du:dateUtc="2024-05-03T18:41:00Z">
              <w:r>
                <w:rPr>
                  <w:rFonts w:ascii="Times New Roman" w:hAnsi="Times New Roman"/>
                  <w:sz w:val="24"/>
                  <w:szCs w:val="24"/>
                </w:rPr>
                <w:t>23.05</w:t>
              </w:r>
            </w:ins>
          </w:p>
        </w:tc>
        <w:tc>
          <w:tcPr>
            <w:tcW w:w="2129" w:type="dxa"/>
            <w:gridSpan w:val="7"/>
          </w:tcPr>
          <w:p w14:paraId="2C22F9BB" w14:textId="77777777" w:rsidR="00C62459" w:rsidRDefault="00C62459" w:rsidP="00C62459">
            <w:pPr>
              <w:rPr>
                <w:ins w:id="716" w:author="Айгуль Талипова" w:date="2024-05-04T00:40:00Z" w16du:dateUtc="2024-05-03T18:4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0CD05C5B" w14:textId="0A5EE7C6" w:rsidTr="00E13531">
        <w:trPr>
          <w:gridAfter w:val="1"/>
          <w:wAfter w:w="1741" w:type="dxa"/>
          <w:trHeight w:val="1256"/>
          <w:del w:id="717" w:author="Айгуль Талипова" w:date="2024-05-04T00:10:00Z" w16du:dateUtc="2024-05-03T18:10:00Z"/>
          <w:trPrChange w:id="718" w:author="Айгуль Талипова" w:date="2024-05-04T00:10:00Z" w16du:dateUtc="2024-05-03T18:10:00Z">
            <w:trPr>
              <w:gridAfter w:val="1"/>
              <w:wAfter w:w="1790" w:type="dxa"/>
            </w:trPr>
          </w:trPrChange>
        </w:trPr>
        <w:tc>
          <w:tcPr>
            <w:tcW w:w="523" w:type="dxa"/>
            <w:hideMark/>
            <w:tcPrChange w:id="719" w:author="Айгуль Талипова" w:date="2024-05-04T00:10:00Z" w16du:dateUtc="2024-05-03T18:10:00Z">
              <w:tcPr>
                <w:tcW w:w="526" w:type="dxa"/>
                <w:gridSpan w:val="2"/>
                <w:hideMark/>
              </w:tcPr>
            </w:tcPrChange>
          </w:tcPr>
          <w:p w14:paraId="459320BF" w14:textId="0414BF86" w:rsidR="00C62459" w:rsidDel="00E13531" w:rsidRDefault="00C62459" w:rsidP="00C62459">
            <w:pPr>
              <w:rPr>
                <w:del w:id="720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721" w:author="Айгуль Талипова" w:date="2024-05-04T00:10:00Z" w16du:dateUtc="2024-05-03T18:10:00Z">
              <w:tcPr>
                <w:tcW w:w="1418" w:type="dxa"/>
                <w:gridSpan w:val="4"/>
              </w:tcPr>
            </w:tcPrChange>
          </w:tcPr>
          <w:p w14:paraId="17F07076" w14:textId="2B041A4C" w:rsidR="00C62459" w:rsidDel="00E13531" w:rsidRDefault="00C62459" w:rsidP="00C62459">
            <w:pPr>
              <w:rPr>
                <w:del w:id="722" w:author="Айгуль Талипова" w:date="2024-05-04T00:10:00Z" w16du:dateUtc="2024-05-03T18:10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723" w:author="Айгуль Талипова" w:date="2024-05-04T00:10:00Z" w16du:dateUtc="2024-05-03T18:10:00Z">
              <w:tcPr>
                <w:tcW w:w="236" w:type="dxa"/>
                <w:gridSpan w:val="3"/>
              </w:tcPr>
            </w:tcPrChange>
          </w:tcPr>
          <w:p w14:paraId="385C1448" w14:textId="5771AC4D" w:rsidR="00C62459" w:rsidDel="00E13531" w:rsidRDefault="00C62459" w:rsidP="00C62459">
            <w:pPr>
              <w:ind w:left="33"/>
              <w:rPr>
                <w:del w:id="724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725" w:author="Айгуль Талипова" w:date="2024-05-04T00:08:00Z" w16du:dateUtc="2024-05-03T18:08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Влияние алкоголя, курения и других наркотических веществ на работу нервной системы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</w:p>
        </w:tc>
        <w:tc>
          <w:tcPr>
            <w:tcW w:w="4424" w:type="dxa"/>
            <w:gridSpan w:val="6"/>
            <w:tcPrChange w:id="726" w:author="Айгуль Талипова" w:date="2024-05-04T00:10:00Z" w16du:dateUtc="2024-05-03T18:10:00Z">
              <w:tcPr>
                <w:tcW w:w="4431" w:type="dxa"/>
                <w:gridSpan w:val="5"/>
              </w:tcPr>
            </w:tcPrChange>
          </w:tcPr>
          <w:p w14:paraId="3F82E047" w14:textId="3EEBE5E2" w:rsidR="00C62459" w:rsidDel="00E13531" w:rsidRDefault="00C62459" w:rsidP="00C62459">
            <w:pPr>
              <w:rPr>
                <w:del w:id="727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728" w:author="Айгуль Талипова" w:date="2024-05-04T00:08:00Z" w16du:dateUtc="2024-05-03T18:08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7.1.7.10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объяснять последствия влияния алкоголя, курения и других наркотических веществ на нервную систему</w:delText>
              </w:r>
            </w:del>
          </w:p>
        </w:tc>
        <w:tc>
          <w:tcPr>
            <w:tcW w:w="5741" w:type="dxa"/>
            <w:gridSpan w:val="14"/>
            <w:tcPrChange w:id="729" w:author="Айгуль Талипова" w:date="2024-05-04T00:10:00Z" w16du:dateUtc="2024-05-03T18:10:00Z">
              <w:tcPr>
                <w:tcW w:w="5748" w:type="dxa"/>
                <w:gridSpan w:val="25"/>
              </w:tcPr>
            </w:tcPrChange>
          </w:tcPr>
          <w:p w14:paraId="1AE2E0A2" w14:textId="51BB5854" w:rsidR="00C62459" w:rsidDel="00E13531" w:rsidRDefault="00C62459" w:rsidP="00C62459">
            <w:pPr>
              <w:rPr>
                <w:del w:id="73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731" w:author="Айгуль Талипова" w:date="2024-05-04T00:10:00Z" w16du:dateUtc="2024-05-03T18:10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8" w:type="dxa"/>
            <w:gridSpan w:val="5"/>
            <w:tcPrChange w:id="732" w:author="Айгуль Талипова" w:date="2024-05-04T00:10:00Z" w16du:dateUtc="2024-05-03T18:10:00Z">
              <w:tcPr>
                <w:tcW w:w="236" w:type="dxa"/>
                <w:gridSpan w:val="9"/>
              </w:tcPr>
            </w:tcPrChange>
          </w:tcPr>
          <w:p w14:paraId="70E60213" w14:textId="1B387B3D" w:rsidR="00C62459" w:rsidDel="00E13531" w:rsidRDefault="00C62459" w:rsidP="00C62459">
            <w:pPr>
              <w:rPr>
                <w:del w:id="73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PrChange w:id="734" w:author="Айгуль Талипова" w:date="2024-05-04T00:10:00Z" w16du:dateUtc="2024-05-03T18:10:00Z">
              <w:tcPr>
                <w:tcW w:w="236" w:type="dxa"/>
                <w:gridSpan w:val="3"/>
              </w:tcPr>
            </w:tcPrChange>
          </w:tcPr>
          <w:p w14:paraId="7305D627" w14:textId="60DC9C23" w:rsidR="00C62459" w:rsidDel="00E13531" w:rsidRDefault="00C62459" w:rsidP="00C62459">
            <w:pPr>
              <w:rPr>
                <w:del w:id="735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191914B8" w14:textId="227687A9" w:rsidTr="006C13CC">
        <w:trPr>
          <w:gridAfter w:val="6"/>
          <w:wAfter w:w="2013" w:type="dxa"/>
          <w:trHeight w:val="156"/>
          <w:del w:id="736" w:author="Айгуль Талипова" w:date="2024-05-04T00:08:00Z" w16du:dateUtc="2024-05-03T18:08:00Z"/>
          <w:trPrChange w:id="737" w:author="Айгуль Талипова" w:date="2024-05-04T00:01:00Z" w16du:dateUtc="2024-05-03T18:01:00Z">
            <w:trPr>
              <w:gridAfter w:val="6"/>
              <w:wAfter w:w="1923" w:type="dxa"/>
              <w:trHeight w:val="156"/>
            </w:trPr>
          </w:trPrChange>
        </w:trPr>
        <w:tc>
          <w:tcPr>
            <w:tcW w:w="523" w:type="dxa"/>
            <w:tcPrChange w:id="738" w:author="Айгуль Талипова" w:date="2024-05-04T00:01:00Z" w16du:dateUtc="2024-05-03T18:01:00Z">
              <w:tcPr>
                <w:tcW w:w="523" w:type="dxa"/>
              </w:tcPr>
            </w:tcPrChange>
          </w:tcPr>
          <w:p w14:paraId="3073B6B2" w14:textId="7B60D79B" w:rsidR="00C62459" w:rsidRPr="00995A03" w:rsidDel="00E13531" w:rsidRDefault="00C62459" w:rsidP="00C62459">
            <w:pPr>
              <w:rPr>
                <w:del w:id="739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  <w:ins w:id="740" w:author="Assel Zhakibayeva" w:date="2017-09-07T09:42:00Z">
              <w:del w:id="741" w:author="Айгуль Талипова" w:date="2024-05-04T00:08:00Z" w16du:dateUtc="2024-05-03T18:08:00Z">
                <w:r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>С</w:delText>
                </w:r>
                <w:r w:rsidRPr="006C11AE"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>уммативное оценивание</w:delText>
                </w:r>
                <w:r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 xml:space="preserve"> за четверть</w:delText>
                </w:r>
              </w:del>
            </w:ins>
            <w:del w:id="742" w:author="Айгуль Талипова" w:date="2024-05-04T00:08:00Z" w16du:dateUtc="2024-05-03T18:08:00Z">
              <w:r w:rsidRPr="00995A03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Внутреннее суммативное оценивание</w:delText>
              </w:r>
            </w:del>
          </w:p>
        </w:tc>
        <w:tc>
          <w:tcPr>
            <w:tcW w:w="11182" w:type="dxa"/>
            <w:gridSpan w:val="15"/>
            <w:tcPrChange w:id="743" w:author="Айгуль Талипова" w:date="2024-05-04T00:01:00Z" w16du:dateUtc="2024-05-03T18:01:00Z">
              <w:tcPr>
                <w:tcW w:w="11184" w:type="dxa"/>
                <w:gridSpan w:val="28"/>
              </w:tcPr>
            </w:tcPrChange>
          </w:tcPr>
          <w:p w14:paraId="0C8BCE76" w14:textId="4D3C57E8" w:rsidR="00C62459" w:rsidRPr="00995A03" w:rsidDel="00E13531" w:rsidRDefault="00C62459" w:rsidP="00C62459">
            <w:pPr>
              <w:rPr>
                <w:del w:id="744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gridSpan w:val="5"/>
            <w:tcPrChange w:id="745" w:author="Айгуль Талипова" w:date="2024-05-04T00:01:00Z" w16du:dateUtc="2024-05-03T18:01:00Z">
              <w:tcPr>
                <w:tcW w:w="519" w:type="dxa"/>
                <w:gridSpan w:val="8"/>
              </w:tcPr>
            </w:tcPrChange>
          </w:tcPr>
          <w:p w14:paraId="6234A7E0" w14:textId="29E2841A" w:rsidR="00C62459" w:rsidDel="00E13531" w:rsidRDefault="00C62459" w:rsidP="00C62459">
            <w:pPr>
              <w:rPr>
                <w:del w:id="746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  <w:del w:id="747" w:author="Айгуль Талипова" w:date="2024-05-04T00:08:00Z" w16du:dateUtc="2024-05-03T18:08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6" w:type="dxa"/>
            <w:gridSpan w:val="2"/>
            <w:tcPrChange w:id="748" w:author="Айгуль Талипова" w:date="2024-05-04T00:01:00Z" w16du:dateUtc="2024-05-03T18:01:00Z">
              <w:tcPr>
                <w:tcW w:w="236" w:type="dxa"/>
                <w:gridSpan w:val="3"/>
              </w:tcPr>
            </w:tcPrChange>
          </w:tcPr>
          <w:p w14:paraId="2973DA20" w14:textId="71F2AF89" w:rsidR="00C62459" w:rsidDel="00E13531" w:rsidRDefault="00C62459" w:rsidP="00C62459">
            <w:pPr>
              <w:rPr>
                <w:del w:id="749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PrChange w:id="750" w:author="Айгуль Талипова" w:date="2024-05-04T00:01:00Z" w16du:dateUtc="2024-05-03T18:01:00Z">
              <w:tcPr>
                <w:tcW w:w="236" w:type="dxa"/>
                <w:gridSpan w:val="9"/>
              </w:tcPr>
            </w:tcPrChange>
          </w:tcPr>
          <w:p w14:paraId="02075555" w14:textId="06450FA9" w:rsidR="00C62459" w:rsidDel="00E13531" w:rsidRDefault="00C62459" w:rsidP="00C62459">
            <w:pPr>
              <w:rPr>
                <w:del w:id="751" w:author="Айгуль Талипова" w:date="2024-05-04T00:08:00Z" w16du:dateUtc="2024-05-03T18:08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0E645EB3" w14:textId="73ADBC78" w:rsidTr="006C13CC">
        <w:trPr>
          <w:gridAfter w:val="6"/>
          <w:wAfter w:w="2013" w:type="dxa"/>
          <w:del w:id="752" w:author="Айгуль Талипова" w:date="2024-05-04T00:08:00Z" w16du:dateUtc="2024-05-03T18:08:00Z"/>
          <w:trPrChange w:id="753" w:author="Айгуль Талипова" w:date="2024-05-04T00:01:00Z" w16du:dateUtc="2024-05-03T18:01:00Z">
            <w:trPr>
              <w:gridAfter w:val="6"/>
              <w:wAfter w:w="1923" w:type="dxa"/>
            </w:trPr>
          </w:trPrChange>
        </w:trPr>
        <w:tc>
          <w:tcPr>
            <w:tcW w:w="523" w:type="dxa"/>
            <w:tcPrChange w:id="754" w:author="Айгуль Талипова" w:date="2024-05-04T00:01:00Z" w16du:dateUtc="2024-05-03T18:01:00Z">
              <w:tcPr>
                <w:tcW w:w="523" w:type="dxa"/>
              </w:tcPr>
            </w:tcPrChange>
          </w:tcPr>
          <w:p w14:paraId="723C903C" w14:textId="67D0FBD8" w:rsidR="00C62459" w:rsidRPr="00995A03" w:rsidDel="00E13531" w:rsidRDefault="00C62459" w:rsidP="00C62459">
            <w:pPr>
              <w:rPr>
                <w:del w:id="755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  <w:del w:id="756" w:author="Айгуль Талипова" w:date="2024-05-04T00:08:00Z" w16du:dateUtc="2024-05-03T18:08:00Z">
              <w:r w:rsidRPr="00995A03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Всего за четверть</w:delText>
              </w:r>
            </w:del>
          </w:p>
        </w:tc>
        <w:tc>
          <w:tcPr>
            <w:tcW w:w="11182" w:type="dxa"/>
            <w:gridSpan w:val="15"/>
            <w:tcPrChange w:id="757" w:author="Айгуль Талипова" w:date="2024-05-04T00:01:00Z" w16du:dateUtc="2024-05-03T18:01:00Z">
              <w:tcPr>
                <w:tcW w:w="11184" w:type="dxa"/>
                <w:gridSpan w:val="28"/>
              </w:tcPr>
            </w:tcPrChange>
          </w:tcPr>
          <w:p w14:paraId="592F46A7" w14:textId="575A7A43" w:rsidR="00C62459" w:rsidRPr="00995A03" w:rsidDel="00E13531" w:rsidRDefault="00C62459" w:rsidP="00C62459">
            <w:pPr>
              <w:rPr>
                <w:del w:id="758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gridSpan w:val="5"/>
            <w:tcPrChange w:id="759" w:author="Айгуль Талипова" w:date="2024-05-04T00:01:00Z" w16du:dateUtc="2024-05-03T18:01:00Z">
              <w:tcPr>
                <w:tcW w:w="519" w:type="dxa"/>
                <w:gridSpan w:val="8"/>
              </w:tcPr>
            </w:tcPrChange>
          </w:tcPr>
          <w:p w14:paraId="1876533F" w14:textId="449CA33D" w:rsidR="00C62459" w:rsidRPr="00825AD0" w:rsidDel="00E13531" w:rsidRDefault="00C62459" w:rsidP="00C62459">
            <w:pPr>
              <w:rPr>
                <w:del w:id="760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  <w:del w:id="761" w:author="Айгуль Талипова" w:date="2024-05-04T00:08:00Z" w16du:dateUtc="2024-05-03T18:08:00Z">
              <w:r w:rsidRPr="00825AD0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20</w:delText>
              </w:r>
            </w:del>
          </w:p>
        </w:tc>
        <w:tc>
          <w:tcPr>
            <w:tcW w:w="236" w:type="dxa"/>
            <w:gridSpan w:val="2"/>
            <w:tcPrChange w:id="762" w:author="Айгуль Талипова" w:date="2024-05-04T00:01:00Z" w16du:dateUtc="2024-05-03T18:01:00Z">
              <w:tcPr>
                <w:tcW w:w="236" w:type="dxa"/>
                <w:gridSpan w:val="3"/>
              </w:tcPr>
            </w:tcPrChange>
          </w:tcPr>
          <w:p w14:paraId="2A5479F7" w14:textId="482F3B71" w:rsidR="00C62459" w:rsidRPr="00825AD0" w:rsidDel="00E13531" w:rsidRDefault="00C62459" w:rsidP="00C62459">
            <w:pPr>
              <w:rPr>
                <w:del w:id="763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PrChange w:id="764" w:author="Айгуль Талипова" w:date="2024-05-04T00:01:00Z" w16du:dateUtc="2024-05-03T18:01:00Z">
              <w:tcPr>
                <w:tcW w:w="236" w:type="dxa"/>
                <w:gridSpan w:val="9"/>
              </w:tcPr>
            </w:tcPrChange>
          </w:tcPr>
          <w:p w14:paraId="28CDE6F7" w14:textId="5708478C" w:rsidR="00C62459" w:rsidRPr="00825AD0" w:rsidDel="00E13531" w:rsidRDefault="00C62459" w:rsidP="00C62459">
            <w:pPr>
              <w:rPr>
                <w:del w:id="765" w:author="Айгуль Талипова" w:date="2024-05-04T00:08:00Z" w16du:dateUtc="2024-05-03T18:08:00Z"/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459" w:rsidDel="00E13531" w14:paraId="459330BB" w14:textId="0BB75349" w:rsidTr="006C13CC">
        <w:trPr>
          <w:gridAfter w:val="6"/>
          <w:wAfter w:w="2013" w:type="dxa"/>
          <w:trHeight w:val="360"/>
          <w:del w:id="766" w:author="Айгуль Талипова" w:date="2024-05-04T00:09:00Z" w16du:dateUtc="2024-05-03T18:09:00Z"/>
          <w:trPrChange w:id="767" w:author="Айгуль Талипова" w:date="2024-05-04T00:01:00Z" w16du:dateUtc="2024-05-03T18:01:00Z">
            <w:trPr>
              <w:gridAfter w:val="6"/>
              <w:wAfter w:w="1923" w:type="dxa"/>
              <w:trHeight w:val="360"/>
            </w:trPr>
          </w:trPrChange>
        </w:trPr>
        <w:tc>
          <w:tcPr>
            <w:tcW w:w="523" w:type="dxa"/>
            <w:hideMark/>
            <w:tcPrChange w:id="768" w:author="Айгуль Талипова" w:date="2024-05-04T00:01:00Z" w16du:dateUtc="2024-05-03T18:01:00Z">
              <w:tcPr>
                <w:tcW w:w="523" w:type="dxa"/>
                <w:hideMark/>
              </w:tcPr>
            </w:tcPrChange>
          </w:tcPr>
          <w:p w14:paraId="3B919F17" w14:textId="443E2F10" w:rsidR="00C62459" w:rsidRPr="005C4B7B" w:rsidDel="00E13531" w:rsidRDefault="00C62459" w:rsidP="00C62459">
            <w:pPr>
              <w:jc w:val="center"/>
              <w:rPr>
                <w:del w:id="769" w:author="Айгуль Талипова" w:date="2024-05-04T00:09:00Z" w16du:dateUtc="2024-05-03T18:09:00Z"/>
                <w:rFonts w:ascii="Times New Roman" w:hAnsi="Times New Roman"/>
                <w:b/>
                <w:sz w:val="24"/>
                <w:szCs w:val="24"/>
              </w:rPr>
            </w:pPr>
            <w:del w:id="770" w:author="Айгуль Талипова" w:date="2024-05-04T00:09:00Z" w16du:dateUtc="2024-05-03T18:09:00Z">
              <w:r w:rsidRPr="005C4B7B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4-я  четверть</w:delText>
              </w:r>
            </w:del>
          </w:p>
        </w:tc>
        <w:tc>
          <w:tcPr>
            <w:tcW w:w="11182" w:type="dxa"/>
            <w:gridSpan w:val="15"/>
            <w:tcPrChange w:id="771" w:author="Айгуль Талипова" w:date="2024-05-04T00:01:00Z" w16du:dateUtc="2024-05-03T18:01:00Z">
              <w:tcPr>
                <w:tcW w:w="11184" w:type="dxa"/>
                <w:gridSpan w:val="28"/>
              </w:tcPr>
            </w:tcPrChange>
          </w:tcPr>
          <w:p w14:paraId="386EC74D" w14:textId="20A04FA8" w:rsidR="00C62459" w:rsidRPr="005C4B7B" w:rsidDel="00E13531" w:rsidRDefault="00C62459" w:rsidP="00C62459">
            <w:pPr>
              <w:jc w:val="center"/>
              <w:rPr>
                <w:del w:id="772" w:author="Айгуль Талипова" w:date="2024-05-04T00:09:00Z" w16du:dateUtc="2024-05-03T18:09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9" w:type="dxa"/>
            <w:gridSpan w:val="5"/>
            <w:tcPrChange w:id="773" w:author="Айгуль Талипова" w:date="2024-05-04T00:01:00Z" w16du:dateUtc="2024-05-03T18:01:00Z">
              <w:tcPr>
                <w:tcW w:w="519" w:type="dxa"/>
                <w:gridSpan w:val="8"/>
              </w:tcPr>
            </w:tcPrChange>
          </w:tcPr>
          <w:p w14:paraId="5C9119AF" w14:textId="411CA783" w:rsidR="00C62459" w:rsidDel="00E13531" w:rsidRDefault="00C62459" w:rsidP="00C62459">
            <w:pPr>
              <w:jc w:val="center"/>
              <w:rPr>
                <w:del w:id="774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PrChange w:id="775" w:author="Айгуль Талипова" w:date="2024-05-04T00:01:00Z" w16du:dateUtc="2024-05-03T18:01:00Z">
              <w:tcPr>
                <w:tcW w:w="236" w:type="dxa"/>
                <w:gridSpan w:val="3"/>
              </w:tcPr>
            </w:tcPrChange>
          </w:tcPr>
          <w:p w14:paraId="0FD0ED45" w14:textId="0353315F" w:rsidR="00C62459" w:rsidDel="00E13531" w:rsidRDefault="00C62459" w:rsidP="00C62459">
            <w:pPr>
              <w:jc w:val="center"/>
              <w:rPr>
                <w:del w:id="776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4"/>
            <w:tcPrChange w:id="777" w:author="Айгуль Талипова" w:date="2024-05-04T00:01:00Z" w16du:dateUtc="2024-05-03T18:01:00Z">
              <w:tcPr>
                <w:tcW w:w="236" w:type="dxa"/>
                <w:gridSpan w:val="9"/>
              </w:tcPr>
            </w:tcPrChange>
          </w:tcPr>
          <w:p w14:paraId="05CB3CA7" w14:textId="2999C8C1" w:rsidR="00C62459" w:rsidDel="00E13531" w:rsidRDefault="00C62459" w:rsidP="00C62459">
            <w:pPr>
              <w:jc w:val="center"/>
              <w:rPr>
                <w:del w:id="778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33472E91" w14:textId="76997969" w:rsidTr="00E13531">
        <w:trPr>
          <w:gridAfter w:val="1"/>
          <w:wAfter w:w="1741" w:type="dxa"/>
          <w:trHeight w:val="1350"/>
          <w:del w:id="779" w:author="Айгуль Талипова" w:date="2024-05-04T00:09:00Z" w16du:dateUtc="2024-05-03T18:09:00Z"/>
          <w:trPrChange w:id="780" w:author="Айгуль Талипова" w:date="2024-05-04T00:09:00Z" w16du:dateUtc="2024-05-03T18:09:00Z">
            <w:trPr>
              <w:gridAfter w:val="1"/>
              <w:wAfter w:w="1790" w:type="dxa"/>
              <w:trHeight w:val="1350"/>
            </w:trPr>
          </w:trPrChange>
        </w:trPr>
        <w:tc>
          <w:tcPr>
            <w:tcW w:w="523" w:type="dxa"/>
            <w:tcPrChange w:id="781" w:author="Айгуль Талипова" w:date="2024-05-04T00:09:00Z" w16du:dateUtc="2024-05-03T18:09:00Z">
              <w:tcPr>
                <w:tcW w:w="526" w:type="dxa"/>
                <w:gridSpan w:val="2"/>
              </w:tcPr>
            </w:tcPrChange>
          </w:tcPr>
          <w:p w14:paraId="3AC14DD3" w14:textId="3AA5785E" w:rsidR="00C62459" w:rsidDel="00E13531" w:rsidRDefault="00C62459" w:rsidP="00C62459">
            <w:pPr>
              <w:ind w:right="118"/>
              <w:rPr>
                <w:del w:id="782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del w:id="783" w:author="Айгуль Талипова" w:date="2024-05-04T00:09:00Z" w16du:dateUtc="2024-05-03T18:09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Наследственность и изменчивость</w:delText>
              </w:r>
            </w:del>
          </w:p>
          <w:p w14:paraId="24D373F7" w14:textId="1302C05C" w:rsidR="00C62459" w:rsidDel="00E13531" w:rsidRDefault="00C62459" w:rsidP="00C62459">
            <w:pPr>
              <w:ind w:right="118"/>
              <w:rPr>
                <w:del w:id="784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785" w:author="Айгуль Талипова" w:date="2024-05-04T00:09:00Z" w16du:dateUtc="2024-05-03T18:09:00Z">
              <w:tcPr>
                <w:tcW w:w="1418" w:type="dxa"/>
                <w:gridSpan w:val="4"/>
              </w:tcPr>
            </w:tcPrChange>
          </w:tcPr>
          <w:p w14:paraId="70E32F90" w14:textId="6B9A3CAC" w:rsidR="00C62459" w:rsidDel="00E13531" w:rsidRDefault="00C62459" w:rsidP="00C62459">
            <w:pPr>
              <w:ind w:right="118"/>
              <w:rPr>
                <w:del w:id="786" w:author="Айгуль Талипова" w:date="2024-05-04T00:09:00Z" w16du:dateUtc="2024-05-03T18:09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787" w:author="Айгуль Талипова" w:date="2024-05-04T00:09:00Z" w16du:dateUtc="2024-05-03T18:09:00Z">
              <w:tcPr>
                <w:tcW w:w="236" w:type="dxa"/>
                <w:gridSpan w:val="3"/>
              </w:tcPr>
            </w:tcPrChange>
          </w:tcPr>
          <w:p w14:paraId="5F149C2D" w14:textId="1716759E" w:rsidR="00C62459" w:rsidDel="00E13531" w:rsidRDefault="00C62459" w:rsidP="00C62459">
            <w:pPr>
              <w:ind w:left="33"/>
              <w:rPr>
                <w:del w:id="788" w:author="Айгуль Талипова" w:date="2024-05-04T00:09:00Z" w16du:dateUtc="2024-05-03T18:09:00Z"/>
                <w:rFonts w:ascii="Times New Roman" w:hAnsi="Times New Roman"/>
                <w:sz w:val="24"/>
                <w:szCs w:val="24"/>
                <w:lang w:val="kk-KZ"/>
              </w:rPr>
            </w:pPr>
            <w:del w:id="789" w:author="Айгуль Талипова" w:date="2024-05-04T00:09:00Z" w16du:dateUtc="2024-05-03T18:09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Роль </w:delText>
              </w:r>
              <w:r w:rsidDel="00E13531"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delText>дезоксирибонуклеиновой</w:delText>
              </w:r>
              <w:r w:rsidDel="00E13531">
                <w:rPr>
                  <w:rStyle w:val="apple-converted-space"/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> </w:delText>
              </w:r>
              <w:r w:rsidDel="00E13531">
                <w:rPr>
                  <w:rFonts w:ascii="Times New Roman" w:hAnsi="Times New Roman"/>
                  <w:bCs/>
                  <w:sz w:val="24"/>
                  <w:szCs w:val="24"/>
                  <w:shd w:val="clear" w:color="auto" w:fill="FFFFFF"/>
                </w:rPr>
                <w:delText>кислоты</w:delText>
              </w:r>
              <w:r w:rsidDel="00E13531">
                <w:rPr>
                  <w:rStyle w:val="apple-converted-space"/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> 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и генов в наследовании признаков человека.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Приобретенные и наследственные признаки.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</w:delText>
              </w:r>
            </w:del>
          </w:p>
        </w:tc>
        <w:tc>
          <w:tcPr>
            <w:tcW w:w="4424" w:type="dxa"/>
            <w:gridSpan w:val="6"/>
            <w:tcPrChange w:id="790" w:author="Айгуль Талипова" w:date="2024-05-04T00:09:00Z" w16du:dateUtc="2024-05-03T18:09:00Z">
              <w:tcPr>
                <w:tcW w:w="4431" w:type="dxa"/>
                <w:gridSpan w:val="5"/>
              </w:tcPr>
            </w:tcPrChange>
          </w:tcPr>
          <w:p w14:paraId="34B85532" w14:textId="171BEE29" w:rsidR="00C62459" w:rsidDel="00E13531" w:rsidRDefault="00C62459" w:rsidP="00C62459">
            <w:pPr>
              <w:rPr>
                <w:del w:id="791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del w:id="792" w:author="Айгуль Талипова" w:date="2024-05-04T00:09:00Z" w16du:dateUtc="2024-05-03T18:09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7.2.4.1 исследовать наследственные и ненаследственные 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>признаки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организм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а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человека </w:delText>
              </w:r>
            </w:del>
          </w:p>
          <w:p w14:paraId="1EA939C1" w14:textId="53AAEDDD" w:rsidR="00C62459" w:rsidDel="00E13531" w:rsidRDefault="00C62459" w:rsidP="00C62459">
            <w:pPr>
              <w:rPr>
                <w:del w:id="793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del w:id="794" w:author="Айгуль Талипова" w:date="2024-05-04T00:09:00Z" w16du:dateUtc="2024-05-03T18:09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7.2.4.2 приводить примеры дискретной и непрерывной изменчивости</w:delText>
              </w:r>
            </w:del>
          </w:p>
        </w:tc>
        <w:tc>
          <w:tcPr>
            <w:tcW w:w="5741" w:type="dxa"/>
            <w:gridSpan w:val="14"/>
            <w:tcPrChange w:id="795" w:author="Айгуль Талипова" w:date="2024-05-04T00:09:00Z" w16du:dateUtc="2024-05-03T18:09:00Z">
              <w:tcPr>
                <w:tcW w:w="5748" w:type="dxa"/>
                <w:gridSpan w:val="25"/>
              </w:tcPr>
            </w:tcPrChange>
          </w:tcPr>
          <w:p w14:paraId="5D196BBE" w14:textId="01E47442" w:rsidR="00C62459" w:rsidRPr="00B21A4F" w:rsidDel="00E13531" w:rsidRDefault="00C62459" w:rsidP="00C62459">
            <w:pPr>
              <w:rPr>
                <w:del w:id="796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  <w:del w:id="797" w:author="Айгуль Талипова" w:date="2024-05-04T00:09:00Z" w16du:dateUtc="2024-05-03T18:09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38" w:type="dxa"/>
            <w:gridSpan w:val="5"/>
            <w:tcPrChange w:id="798" w:author="Айгуль Талипова" w:date="2024-05-04T00:09:00Z" w16du:dateUtc="2024-05-03T18:09:00Z">
              <w:tcPr>
                <w:tcW w:w="236" w:type="dxa"/>
                <w:gridSpan w:val="9"/>
              </w:tcPr>
            </w:tcPrChange>
          </w:tcPr>
          <w:p w14:paraId="2A36DFD5" w14:textId="344CC56B" w:rsidR="00C62459" w:rsidRPr="00B21A4F" w:rsidDel="00E13531" w:rsidRDefault="00C62459" w:rsidP="00C62459">
            <w:pPr>
              <w:rPr>
                <w:del w:id="799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PrChange w:id="800" w:author="Айгуль Талипова" w:date="2024-05-04T00:09:00Z" w16du:dateUtc="2024-05-03T18:09:00Z">
              <w:tcPr>
                <w:tcW w:w="236" w:type="dxa"/>
                <w:gridSpan w:val="3"/>
              </w:tcPr>
            </w:tcPrChange>
          </w:tcPr>
          <w:p w14:paraId="6B4721DF" w14:textId="003E719E" w:rsidR="00C62459" w:rsidRPr="00B21A4F" w:rsidDel="00E13531" w:rsidRDefault="00C62459" w:rsidP="00C62459">
            <w:pPr>
              <w:rPr>
                <w:del w:id="801" w:author="Айгуль Талипова" w:date="2024-05-04T00:09:00Z" w16du:dateUtc="2024-05-03T18:09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628A7008" w14:textId="4E53A57B" w:rsidTr="006C13CC">
        <w:trPr>
          <w:gridAfter w:val="1"/>
          <w:wAfter w:w="1741" w:type="dxa"/>
          <w:trHeight w:val="1125"/>
          <w:del w:id="802" w:author="Айгуль Талипова" w:date="2024-05-04T00:10:00Z" w16du:dateUtc="2024-05-03T18:10:00Z"/>
          <w:trPrChange w:id="803" w:author="Айгуль Талипова" w:date="2024-05-04T00:01:00Z" w16du:dateUtc="2024-05-03T18:01:00Z">
            <w:trPr>
              <w:gridAfter w:val="1"/>
              <w:wAfter w:w="1790" w:type="dxa"/>
              <w:trHeight w:val="1125"/>
            </w:trPr>
          </w:trPrChange>
        </w:trPr>
        <w:tc>
          <w:tcPr>
            <w:tcW w:w="523" w:type="dxa"/>
            <w:tcPrChange w:id="804" w:author="Айгуль Талипова" w:date="2024-05-04T00:01:00Z" w16du:dateUtc="2024-05-03T18:01:00Z">
              <w:tcPr>
                <w:tcW w:w="526" w:type="dxa"/>
                <w:gridSpan w:val="2"/>
              </w:tcPr>
            </w:tcPrChange>
          </w:tcPr>
          <w:p w14:paraId="4CD242A6" w14:textId="75EE5079" w:rsidR="00C62459" w:rsidDel="00E13531" w:rsidRDefault="00C62459" w:rsidP="00C62459">
            <w:pPr>
              <w:ind w:right="118"/>
              <w:rPr>
                <w:del w:id="805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806" w:author="Айгуль Талипова" w:date="2024-05-04T00:01:00Z" w16du:dateUtc="2024-05-03T18:01:00Z">
              <w:tcPr>
                <w:tcW w:w="1418" w:type="dxa"/>
                <w:gridSpan w:val="4"/>
              </w:tcPr>
            </w:tcPrChange>
          </w:tcPr>
          <w:p w14:paraId="63C4343D" w14:textId="52921EFA" w:rsidR="00C62459" w:rsidDel="00E13531" w:rsidRDefault="00C62459" w:rsidP="00C62459">
            <w:pPr>
              <w:ind w:right="118"/>
              <w:rPr>
                <w:del w:id="807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808" w:author="Айгуль Талипова" w:date="2024-05-04T00:01:00Z" w16du:dateUtc="2024-05-03T18:01:00Z">
              <w:tcPr>
                <w:tcW w:w="236" w:type="dxa"/>
                <w:gridSpan w:val="3"/>
              </w:tcPr>
            </w:tcPrChange>
          </w:tcPr>
          <w:p w14:paraId="3953A934" w14:textId="4ABB41C0" w:rsidR="00C62459" w:rsidDel="00E13531" w:rsidRDefault="00C62459" w:rsidP="00C62459">
            <w:pPr>
              <w:ind w:left="33"/>
              <w:rPr>
                <w:del w:id="809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10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Организация хромосом. Понятие о ДНК как хранителе и носителе генетического материала.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Моделирование «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Исследова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ние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наследственны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х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и ненаследственны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х 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>признаков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организм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а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человека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».</w:delText>
              </w:r>
            </w:del>
          </w:p>
        </w:tc>
        <w:tc>
          <w:tcPr>
            <w:tcW w:w="4424" w:type="dxa"/>
            <w:gridSpan w:val="6"/>
            <w:tcPrChange w:id="811" w:author="Айгуль Талипова" w:date="2024-05-04T00:01:00Z" w16du:dateUtc="2024-05-03T18:01:00Z">
              <w:tcPr>
                <w:tcW w:w="4431" w:type="dxa"/>
                <w:gridSpan w:val="5"/>
              </w:tcPr>
            </w:tcPrChange>
          </w:tcPr>
          <w:p w14:paraId="598F13FE" w14:textId="45ED43E7" w:rsidR="00C62459" w:rsidRPr="00B21A4F" w:rsidDel="00E13531" w:rsidRDefault="00C62459" w:rsidP="00C62459">
            <w:pPr>
              <w:rPr>
                <w:del w:id="81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13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7.2.4.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объяснять роль генов в определении признаков</w:delText>
              </w:r>
            </w:del>
          </w:p>
          <w:p w14:paraId="60FEEAE3" w14:textId="0CD62FEE" w:rsidR="00C62459" w:rsidRPr="00B21A4F" w:rsidDel="00E13531" w:rsidRDefault="00C62459" w:rsidP="00C62459">
            <w:pPr>
              <w:rPr>
                <w:del w:id="814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15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7.2.4.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объясн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я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ть роль генетического материала - ДНК в хромосомах</w:delText>
              </w:r>
            </w:del>
          </w:p>
        </w:tc>
        <w:tc>
          <w:tcPr>
            <w:tcW w:w="5741" w:type="dxa"/>
            <w:gridSpan w:val="14"/>
            <w:tcPrChange w:id="816" w:author="Айгуль Талипова" w:date="2024-05-04T00:01:00Z" w16du:dateUtc="2024-05-03T18:01:00Z">
              <w:tcPr>
                <w:tcW w:w="5748" w:type="dxa"/>
                <w:gridSpan w:val="25"/>
              </w:tcPr>
            </w:tcPrChange>
          </w:tcPr>
          <w:p w14:paraId="2E85EAB8" w14:textId="6FF2B2E8" w:rsidR="00C62459" w:rsidDel="00E13531" w:rsidRDefault="00C62459" w:rsidP="00C62459">
            <w:pPr>
              <w:rPr>
                <w:del w:id="817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18" w:author="Айгуль Талипова" w:date="2024-05-04T00:10:00Z" w16du:dateUtc="2024-05-03T18:10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8" w:type="dxa"/>
            <w:gridSpan w:val="5"/>
            <w:tcPrChange w:id="819" w:author="Айгуль Талипова" w:date="2024-05-04T00:01:00Z" w16du:dateUtc="2024-05-03T18:01:00Z">
              <w:tcPr>
                <w:tcW w:w="236" w:type="dxa"/>
                <w:gridSpan w:val="9"/>
              </w:tcPr>
            </w:tcPrChange>
          </w:tcPr>
          <w:p w14:paraId="184D9A94" w14:textId="4CC67048" w:rsidR="00C62459" w:rsidDel="00E13531" w:rsidRDefault="00C62459" w:rsidP="00C62459">
            <w:pPr>
              <w:rPr>
                <w:del w:id="82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3"/>
            <w:tcPrChange w:id="821" w:author="Айгуль Талипова" w:date="2024-05-04T00:01:00Z" w16du:dateUtc="2024-05-03T18:01:00Z">
              <w:tcPr>
                <w:tcW w:w="236" w:type="dxa"/>
                <w:gridSpan w:val="3"/>
              </w:tcPr>
            </w:tcPrChange>
          </w:tcPr>
          <w:p w14:paraId="3B6E9EB6" w14:textId="73CE59B0" w:rsidR="00C62459" w:rsidDel="00E13531" w:rsidRDefault="00C62459" w:rsidP="00C62459">
            <w:pPr>
              <w:rPr>
                <w:del w:id="82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64F2DA51" w14:textId="5482F7E9" w:rsidTr="00E13531">
        <w:trPr>
          <w:gridAfter w:val="5"/>
          <w:wAfter w:w="1997" w:type="dxa"/>
          <w:del w:id="823" w:author="Айгуль Талипова" w:date="2024-05-04T00:10:00Z" w16du:dateUtc="2024-05-03T18:10:00Z"/>
          <w:trPrChange w:id="824" w:author="Айгуль Талипова" w:date="2024-05-04T00:10:00Z" w16du:dateUtc="2024-05-03T18:10:00Z">
            <w:trPr>
              <w:gridAfter w:val="5"/>
              <w:wAfter w:w="2039" w:type="dxa"/>
            </w:trPr>
          </w:trPrChange>
        </w:trPr>
        <w:tc>
          <w:tcPr>
            <w:tcW w:w="523" w:type="dxa"/>
            <w:hideMark/>
            <w:tcPrChange w:id="825" w:author="Айгуль Талипова" w:date="2024-05-04T00:10:00Z" w16du:dateUtc="2024-05-03T18:10:00Z">
              <w:tcPr>
                <w:tcW w:w="527" w:type="dxa"/>
                <w:gridSpan w:val="3"/>
                <w:hideMark/>
              </w:tcPr>
            </w:tcPrChange>
          </w:tcPr>
          <w:p w14:paraId="73F8BEEA" w14:textId="7A0032ED" w:rsidR="00C62459" w:rsidDel="00E13531" w:rsidRDefault="00C62459" w:rsidP="00C62459">
            <w:pPr>
              <w:ind w:right="118"/>
              <w:rPr>
                <w:del w:id="826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827" w:author="Айгуль Талипова" w:date="2024-05-04T00:10:00Z" w16du:dateUtc="2024-05-03T18:10:00Z">
              <w:tcPr>
                <w:tcW w:w="1418" w:type="dxa"/>
                <w:gridSpan w:val="4"/>
              </w:tcPr>
            </w:tcPrChange>
          </w:tcPr>
          <w:p w14:paraId="1E83E01C" w14:textId="74AEA6BB" w:rsidR="00C62459" w:rsidDel="00E13531" w:rsidRDefault="00C62459" w:rsidP="00C62459">
            <w:pPr>
              <w:ind w:right="118"/>
              <w:rPr>
                <w:del w:id="82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829" w:author="Айгуль Талипова" w:date="2024-05-04T00:10:00Z" w16du:dateUtc="2024-05-03T18:10:00Z">
              <w:tcPr>
                <w:tcW w:w="236" w:type="dxa"/>
                <w:gridSpan w:val="3"/>
              </w:tcPr>
            </w:tcPrChange>
          </w:tcPr>
          <w:p w14:paraId="28C1194F" w14:textId="6B3F3EDB" w:rsidR="00C62459" w:rsidRPr="00B21A4F" w:rsidDel="00E13531" w:rsidRDefault="00C62459" w:rsidP="00C62459">
            <w:pPr>
              <w:ind w:left="33"/>
              <w:rPr>
                <w:del w:id="830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31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Количество хромосом у разных видов организмов. Соматические и половые клетки.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Гаплоидный, диплоидный набор хромосом.</w:delText>
              </w:r>
            </w:del>
          </w:p>
        </w:tc>
        <w:tc>
          <w:tcPr>
            <w:tcW w:w="4424" w:type="dxa"/>
            <w:gridSpan w:val="6"/>
            <w:tcPrChange w:id="832" w:author="Айгуль Талипова" w:date="2024-05-04T00:10:00Z" w16du:dateUtc="2024-05-03T18:10:00Z">
              <w:tcPr>
                <w:tcW w:w="4433" w:type="dxa"/>
                <w:gridSpan w:val="5"/>
              </w:tcPr>
            </w:tcPrChange>
          </w:tcPr>
          <w:p w14:paraId="12F4C0BF" w14:textId="0FAAE780" w:rsidR="00C62459" w:rsidRPr="00B21A4F" w:rsidDel="00E13531" w:rsidRDefault="00C62459" w:rsidP="00C62459">
            <w:pPr>
              <w:rPr>
                <w:del w:id="83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34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7.2.2.1 сравнивать количество хромосом у разных видов организмов</w:delText>
              </w:r>
            </w:del>
          </w:p>
          <w:p w14:paraId="52931915" w14:textId="745B3930" w:rsidR="00C62459" w:rsidDel="00E13531" w:rsidRDefault="00C62459" w:rsidP="00C62459">
            <w:pPr>
              <w:rPr>
                <w:del w:id="835" w:author="Айгуль Талипова" w:date="2024-05-04T00:10:00Z" w16du:dateUtc="2024-05-03T18:10:00Z"/>
                <w:rFonts w:ascii="Times New Roman" w:hAnsi="Times New Roman"/>
                <w:bCs/>
                <w:sz w:val="24"/>
                <w:szCs w:val="24"/>
              </w:rPr>
            </w:pPr>
            <w:del w:id="836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7.2.2.2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называть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количеств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о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хромосом в соматических и половых клетках</w:delText>
              </w:r>
            </w:del>
          </w:p>
        </w:tc>
        <w:tc>
          <w:tcPr>
            <w:tcW w:w="5104" w:type="dxa"/>
            <w:gridSpan w:val="8"/>
            <w:tcPrChange w:id="837" w:author="Айгуль Талипова" w:date="2024-05-04T00:10:00Z" w16du:dateUtc="2024-05-03T18:10:00Z">
              <w:tcPr>
                <w:tcW w:w="5113" w:type="dxa"/>
                <w:gridSpan w:val="19"/>
              </w:tcPr>
            </w:tcPrChange>
          </w:tcPr>
          <w:p w14:paraId="70360F38" w14:textId="2A9E8889" w:rsidR="00C62459" w:rsidRPr="00B21A4F" w:rsidDel="00E13531" w:rsidRDefault="00C62459" w:rsidP="00C62459">
            <w:pPr>
              <w:rPr>
                <w:del w:id="838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  <w:del w:id="839" w:author="Айгуль Талипова" w:date="2024-05-04T00:10:00Z" w16du:dateUtc="2024-05-03T18:10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6" w:type="dxa"/>
            <w:gridSpan w:val="2"/>
            <w:tcPrChange w:id="840" w:author="Айгуль Талипова" w:date="2024-05-04T00:10:00Z" w16du:dateUtc="2024-05-03T18:10:00Z">
              <w:tcPr>
                <w:tcW w:w="236" w:type="dxa"/>
                <w:gridSpan w:val="2"/>
              </w:tcPr>
            </w:tcPrChange>
          </w:tcPr>
          <w:p w14:paraId="36C12A3F" w14:textId="1EE8C172" w:rsidR="00C62459" w:rsidDel="00E13531" w:rsidRDefault="00C62459" w:rsidP="00C62459">
            <w:pPr>
              <w:rPr>
                <w:del w:id="841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  <w:p w14:paraId="2B7E7B0B" w14:textId="6251E570" w:rsidR="00C62459" w:rsidDel="00E13531" w:rsidRDefault="00C62459" w:rsidP="00C62459">
            <w:pPr>
              <w:rPr>
                <w:del w:id="842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  <w:p w14:paraId="472D6A56" w14:textId="7ADBEE46" w:rsidR="00C62459" w:rsidRPr="00B21A4F" w:rsidDel="00E13531" w:rsidRDefault="00C62459" w:rsidP="00C62459">
            <w:pPr>
              <w:rPr>
                <w:del w:id="843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8"/>
            <w:tcPrChange w:id="844" w:author="Айгуль Талипова" w:date="2024-05-04T00:10:00Z" w16du:dateUtc="2024-05-03T18:10:00Z">
              <w:tcPr>
                <w:tcW w:w="619" w:type="dxa"/>
                <w:gridSpan w:val="10"/>
              </w:tcPr>
            </w:tcPrChange>
          </w:tcPr>
          <w:p w14:paraId="23B3BB9E" w14:textId="6250E58B" w:rsidR="00C62459" w:rsidDel="00E13531" w:rsidRDefault="00C62459" w:rsidP="00C62459">
            <w:pPr>
              <w:rPr>
                <w:del w:id="845" w:author="Айгуль Талипова" w:date="2024-05-04T00:10:00Z" w16du:dateUtc="2024-05-03T18:10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2C679AA2" w14:textId="49017208" w:rsidTr="00E13531">
        <w:trPr>
          <w:gridAfter w:val="5"/>
          <w:wAfter w:w="1997" w:type="dxa"/>
          <w:del w:id="846" w:author="Айгуль Талипова" w:date="2024-05-04T00:12:00Z" w16du:dateUtc="2024-05-03T18:12:00Z"/>
          <w:trPrChange w:id="847" w:author="Айгуль Талипова" w:date="2024-05-04T00:10:00Z" w16du:dateUtc="2024-05-03T18:10:00Z">
            <w:trPr>
              <w:gridAfter w:val="5"/>
              <w:wAfter w:w="2039" w:type="dxa"/>
            </w:trPr>
          </w:trPrChange>
        </w:trPr>
        <w:tc>
          <w:tcPr>
            <w:tcW w:w="523" w:type="dxa"/>
            <w:tcPrChange w:id="848" w:author="Айгуль Талипова" w:date="2024-05-04T00:10:00Z" w16du:dateUtc="2024-05-03T18:10:00Z">
              <w:tcPr>
                <w:tcW w:w="527" w:type="dxa"/>
                <w:gridSpan w:val="3"/>
              </w:tcPr>
            </w:tcPrChange>
          </w:tcPr>
          <w:p w14:paraId="53AE42BF" w14:textId="20B8D9D2" w:rsidR="00C62459" w:rsidDel="00E13531" w:rsidRDefault="00C62459" w:rsidP="00C62459">
            <w:pPr>
              <w:ind w:right="118"/>
              <w:rPr>
                <w:del w:id="849" w:author="Айгуль Талипова" w:date="2024-05-04T00:10:00Z" w16du:dateUtc="2024-05-03T18:10:00Z"/>
                <w:rFonts w:ascii="Times New Roman" w:hAnsi="Times New Roman"/>
                <w:sz w:val="24"/>
                <w:szCs w:val="24"/>
                <w:lang w:val="kk-KZ"/>
              </w:rPr>
            </w:pPr>
            <w:del w:id="850" w:author="Айгуль Талипова" w:date="2024-05-04T00:10:00Z" w16du:dateUtc="2024-05-03T18:10:00Z">
              <w:r w:rsidDel="00E13531">
                <w:rPr>
                  <w:rFonts w:ascii="Times New Roman" w:eastAsia="MS Minngs" w:hAnsi="Times New Roman"/>
                  <w:sz w:val="24"/>
                  <w:szCs w:val="24"/>
                </w:rPr>
                <w:delText xml:space="preserve">Размножение.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Рост и развитие</w:delText>
              </w:r>
            </w:del>
          </w:p>
          <w:p w14:paraId="5F4373C0" w14:textId="373F1A55" w:rsidR="00C62459" w:rsidDel="00E13531" w:rsidRDefault="00C62459" w:rsidP="00C62459">
            <w:pPr>
              <w:ind w:right="118"/>
              <w:rPr>
                <w:del w:id="851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852" w:author="Айгуль Талипова" w:date="2024-05-04T00:10:00Z" w16du:dateUtc="2024-05-03T18:10:00Z">
              <w:tcPr>
                <w:tcW w:w="1418" w:type="dxa"/>
                <w:gridSpan w:val="4"/>
              </w:tcPr>
            </w:tcPrChange>
          </w:tcPr>
          <w:p w14:paraId="75B3C7D2" w14:textId="0AE1F89D" w:rsidR="00C62459" w:rsidDel="00E13531" w:rsidRDefault="00C62459" w:rsidP="00C62459">
            <w:pPr>
              <w:ind w:right="118"/>
              <w:rPr>
                <w:del w:id="853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854" w:author="Айгуль Талипова" w:date="2024-05-04T00:10:00Z" w16du:dateUtc="2024-05-03T18:10:00Z">
              <w:tcPr>
                <w:tcW w:w="236" w:type="dxa"/>
                <w:gridSpan w:val="3"/>
              </w:tcPr>
            </w:tcPrChange>
          </w:tcPr>
          <w:p w14:paraId="39BC68D6" w14:textId="1A0B4853" w:rsidR="00C62459" w:rsidRPr="00B21A4F" w:rsidDel="00E13531" w:rsidRDefault="00C62459" w:rsidP="00C62459">
            <w:pPr>
              <w:rPr>
                <w:del w:id="855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56" w:author="Айгуль Талипова" w:date="2024-05-04T00:10:00Z" w16du:dateUtc="2024-05-03T18:10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Бесполое и половое размножение растений. Биологическое значение бесполого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и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полового способов размножения. </w:delText>
              </w:r>
            </w:del>
          </w:p>
        </w:tc>
        <w:tc>
          <w:tcPr>
            <w:tcW w:w="4424" w:type="dxa"/>
            <w:gridSpan w:val="6"/>
            <w:tcPrChange w:id="857" w:author="Айгуль Талипова" w:date="2024-05-04T00:10:00Z" w16du:dateUtc="2024-05-03T18:10:00Z">
              <w:tcPr>
                <w:tcW w:w="4433" w:type="dxa"/>
                <w:gridSpan w:val="5"/>
              </w:tcPr>
            </w:tcPrChange>
          </w:tcPr>
          <w:p w14:paraId="0C0EBCA7" w14:textId="3DE24EDA" w:rsidR="00C62459" w:rsidDel="00E13531" w:rsidRDefault="00C62459" w:rsidP="00C62459">
            <w:pPr>
              <w:rPr>
                <w:del w:id="858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59" w:author="Айгуль Талипова" w:date="2024-05-04T00:10:00Z" w16du:dateUtc="2024-05-03T18:10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7.2.1.1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описывать бесполое и половое размножения у растений </w:delText>
              </w:r>
            </w:del>
          </w:p>
        </w:tc>
        <w:tc>
          <w:tcPr>
            <w:tcW w:w="5104" w:type="dxa"/>
            <w:gridSpan w:val="8"/>
            <w:tcPrChange w:id="860" w:author="Айгуль Талипова" w:date="2024-05-04T00:10:00Z" w16du:dateUtc="2024-05-03T18:10:00Z">
              <w:tcPr>
                <w:tcW w:w="5113" w:type="dxa"/>
                <w:gridSpan w:val="19"/>
              </w:tcPr>
            </w:tcPrChange>
          </w:tcPr>
          <w:p w14:paraId="2C67FD27" w14:textId="164A9496" w:rsidR="00C62459" w:rsidDel="00E13531" w:rsidRDefault="00C62459" w:rsidP="00C62459">
            <w:pPr>
              <w:rPr>
                <w:del w:id="861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62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6" w:type="dxa"/>
            <w:gridSpan w:val="2"/>
            <w:tcPrChange w:id="863" w:author="Айгуль Талипова" w:date="2024-05-04T00:10:00Z" w16du:dateUtc="2024-05-03T18:10:00Z">
              <w:tcPr>
                <w:tcW w:w="236" w:type="dxa"/>
                <w:gridSpan w:val="2"/>
              </w:tcPr>
            </w:tcPrChange>
          </w:tcPr>
          <w:p w14:paraId="7D7D258E" w14:textId="4632F677" w:rsidR="00C62459" w:rsidDel="00E13531" w:rsidRDefault="00C62459" w:rsidP="00C62459">
            <w:pPr>
              <w:rPr>
                <w:del w:id="864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8"/>
            <w:tcPrChange w:id="865" w:author="Айгуль Талипова" w:date="2024-05-04T00:10:00Z" w16du:dateUtc="2024-05-03T18:10:00Z">
              <w:tcPr>
                <w:tcW w:w="619" w:type="dxa"/>
                <w:gridSpan w:val="10"/>
              </w:tcPr>
            </w:tcPrChange>
          </w:tcPr>
          <w:p w14:paraId="1F448E59" w14:textId="2C260102" w:rsidR="00C62459" w:rsidDel="00E13531" w:rsidRDefault="00C62459" w:rsidP="00C62459">
            <w:pPr>
              <w:rPr>
                <w:del w:id="866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688ACA69" w14:textId="33C17CAA" w:rsidTr="00E13531">
        <w:trPr>
          <w:gridAfter w:val="5"/>
          <w:wAfter w:w="1997" w:type="dxa"/>
          <w:del w:id="867" w:author="Айгуль Талипова" w:date="2024-05-04T00:12:00Z" w16du:dateUtc="2024-05-03T18:12:00Z"/>
          <w:trPrChange w:id="868" w:author="Айгуль Талипова" w:date="2024-05-04T00:11:00Z" w16du:dateUtc="2024-05-03T18:11:00Z">
            <w:trPr>
              <w:gridAfter w:val="5"/>
              <w:wAfter w:w="2039" w:type="dxa"/>
            </w:trPr>
          </w:trPrChange>
        </w:trPr>
        <w:tc>
          <w:tcPr>
            <w:tcW w:w="523" w:type="dxa"/>
            <w:hideMark/>
            <w:tcPrChange w:id="869" w:author="Айгуль Талипова" w:date="2024-05-04T00:11:00Z" w16du:dateUtc="2024-05-03T18:11:00Z">
              <w:tcPr>
                <w:tcW w:w="527" w:type="dxa"/>
                <w:gridSpan w:val="3"/>
                <w:hideMark/>
              </w:tcPr>
            </w:tcPrChange>
          </w:tcPr>
          <w:p w14:paraId="1DA40E0C" w14:textId="5780819C" w:rsidR="00C62459" w:rsidDel="00E13531" w:rsidRDefault="00C62459" w:rsidP="00C62459">
            <w:pPr>
              <w:ind w:right="118"/>
              <w:rPr>
                <w:del w:id="870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871" w:author="Айгуль Талипова" w:date="2024-05-04T00:11:00Z" w16du:dateUtc="2024-05-03T18:11:00Z">
              <w:tcPr>
                <w:tcW w:w="1418" w:type="dxa"/>
                <w:gridSpan w:val="4"/>
              </w:tcPr>
            </w:tcPrChange>
          </w:tcPr>
          <w:p w14:paraId="7901170B" w14:textId="77F91C4E" w:rsidR="00C62459" w:rsidDel="00E13531" w:rsidRDefault="00C62459" w:rsidP="00C62459">
            <w:pPr>
              <w:ind w:right="118"/>
              <w:rPr>
                <w:del w:id="872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873" w:author="Айгуль Талипова" w:date="2024-05-04T00:11:00Z" w16du:dateUtc="2024-05-03T18:11:00Z">
              <w:tcPr>
                <w:tcW w:w="236" w:type="dxa"/>
                <w:gridSpan w:val="3"/>
              </w:tcPr>
            </w:tcPrChange>
          </w:tcPr>
          <w:p w14:paraId="39BBA9FE" w14:textId="61BBE666" w:rsidR="00C62459" w:rsidDel="00E13531" w:rsidRDefault="00C62459" w:rsidP="00C62459">
            <w:pPr>
              <w:rPr>
                <w:del w:id="874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del w:id="875" w:author="Айгуль Талипова" w:date="2024-05-04T00:11:00Z" w16du:dateUtc="2024-05-03T18:11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Вегетативное размножение, его виды и биологическая роль в природе. Использование вегетативного размножения в растениеводстве. Черенкование, отводки, прививки (черенком и глазком), размножение тканями. </w:delText>
              </w:r>
            </w:del>
          </w:p>
          <w:p w14:paraId="6F75419F" w14:textId="2ABFC5FD" w:rsidR="00C62459" w:rsidRPr="00B21A4F" w:rsidDel="00E13531" w:rsidRDefault="00C62459" w:rsidP="00C62459">
            <w:pPr>
              <w:rPr>
                <w:del w:id="876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77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>Лабораторн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ая работа «Способы вегетативного размножения растений».</w:delText>
              </w:r>
            </w:del>
          </w:p>
        </w:tc>
        <w:tc>
          <w:tcPr>
            <w:tcW w:w="4424" w:type="dxa"/>
            <w:gridSpan w:val="6"/>
            <w:tcPrChange w:id="878" w:author="Айгуль Талипова" w:date="2024-05-04T00:11:00Z" w16du:dateUtc="2024-05-03T18:11:00Z">
              <w:tcPr>
                <w:tcW w:w="4433" w:type="dxa"/>
                <w:gridSpan w:val="5"/>
              </w:tcPr>
            </w:tcPrChange>
          </w:tcPr>
          <w:p w14:paraId="0063747D" w14:textId="1A1B32E2" w:rsidR="00C62459" w:rsidDel="00E13531" w:rsidRDefault="00C62459" w:rsidP="00C62459">
            <w:pPr>
              <w:rPr>
                <w:del w:id="879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80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7.2.1.2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сравнивать способы вегетативного размножения у растений</w:delText>
              </w:r>
            </w:del>
          </w:p>
        </w:tc>
        <w:tc>
          <w:tcPr>
            <w:tcW w:w="5104" w:type="dxa"/>
            <w:gridSpan w:val="8"/>
            <w:tcPrChange w:id="881" w:author="Айгуль Талипова" w:date="2024-05-04T00:11:00Z" w16du:dateUtc="2024-05-03T18:11:00Z">
              <w:tcPr>
                <w:tcW w:w="5113" w:type="dxa"/>
                <w:gridSpan w:val="19"/>
              </w:tcPr>
            </w:tcPrChange>
          </w:tcPr>
          <w:p w14:paraId="02789F7A" w14:textId="207BD5E1" w:rsidR="00C62459" w:rsidDel="00E13531" w:rsidRDefault="00C62459" w:rsidP="00C62459">
            <w:pPr>
              <w:rPr>
                <w:del w:id="882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83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6" w:type="dxa"/>
            <w:gridSpan w:val="2"/>
            <w:tcPrChange w:id="884" w:author="Айгуль Талипова" w:date="2024-05-04T00:11:00Z" w16du:dateUtc="2024-05-03T18:11:00Z">
              <w:tcPr>
                <w:tcW w:w="236" w:type="dxa"/>
                <w:gridSpan w:val="2"/>
              </w:tcPr>
            </w:tcPrChange>
          </w:tcPr>
          <w:p w14:paraId="676AB475" w14:textId="49C8E10B" w:rsidR="00C62459" w:rsidDel="00E13531" w:rsidRDefault="00C62459" w:rsidP="00C62459">
            <w:pPr>
              <w:rPr>
                <w:del w:id="885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8"/>
            <w:tcPrChange w:id="886" w:author="Айгуль Талипова" w:date="2024-05-04T00:11:00Z" w16du:dateUtc="2024-05-03T18:11:00Z">
              <w:tcPr>
                <w:tcW w:w="619" w:type="dxa"/>
                <w:gridSpan w:val="10"/>
              </w:tcPr>
            </w:tcPrChange>
          </w:tcPr>
          <w:p w14:paraId="6CAEF939" w14:textId="3A6E47B3" w:rsidR="00C62459" w:rsidDel="00E13531" w:rsidRDefault="00C62459" w:rsidP="00C62459">
            <w:pPr>
              <w:rPr>
                <w:del w:id="887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603890E3" w14:textId="5D41EA1A" w:rsidTr="00E13531">
        <w:trPr>
          <w:gridAfter w:val="5"/>
          <w:wAfter w:w="1997" w:type="dxa"/>
          <w:del w:id="888" w:author="Айгуль Талипова" w:date="2024-05-04T00:12:00Z" w16du:dateUtc="2024-05-03T18:12:00Z"/>
          <w:trPrChange w:id="889" w:author="Айгуль Талипова" w:date="2024-05-04T00:11:00Z" w16du:dateUtc="2024-05-03T18:11:00Z">
            <w:trPr>
              <w:gridAfter w:val="5"/>
              <w:wAfter w:w="2039" w:type="dxa"/>
            </w:trPr>
          </w:trPrChange>
        </w:trPr>
        <w:tc>
          <w:tcPr>
            <w:tcW w:w="523" w:type="dxa"/>
            <w:hideMark/>
            <w:tcPrChange w:id="890" w:author="Айгуль Талипова" w:date="2024-05-04T00:11:00Z" w16du:dateUtc="2024-05-03T18:11:00Z">
              <w:tcPr>
                <w:tcW w:w="527" w:type="dxa"/>
                <w:gridSpan w:val="3"/>
                <w:hideMark/>
              </w:tcPr>
            </w:tcPrChange>
          </w:tcPr>
          <w:p w14:paraId="2F84041D" w14:textId="20D8490C" w:rsidR="00C62459" w:rsidDel="00E13531" w:rsidRDefault="00C62459" w:rsidP="00C62459">
            <w:pPr>
              <w:ind w:right="118"/>
              <w:rPr>
                <w:del w:id="891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892" w:author="Айгуль Талипова" w:date="2024-05-04T00:11:00Z" w16du:dateUtc="2024-05-03T18:11:00Z">
              <w:tcPr>
                <w:tcW w:w="1418" w:type="dxa"/>
                <w:gridSpan w:val="4"/>
              </w:tcPr>
            </w:tcPrChange>
          </w:tcPr>
          <w:p w14:paraId="2399CB89" w14:textId="2477092F" w:rsidR="00C62459" w:rsidDel="00E13531" w:rsidRDefault="00C62459" w:rsidP="00C62459">
            <w:pPr>
              <w:ind w:right="118"/>
              <w:rPr>
                <w:del w:id="893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894" w:author="Айгуль Талипова" w:date="2024-05-04T00:11:00Z" w16du:dateUtc="2024-05-03T18:11:00Z">
              <w:tcPr>
                <w:tcW w:w="236" w:type="dxa"/>
                <w:gridSpan w:val="3"/>
              </w:tcPr>
            </w:tcPrChange>
          </w:tcPr>
          <w:p w14:paraId="769E8840" w14:textId="05A80FEB" w:rsidR="00C62459" w:rsidRPr="00B21A4F" w:rsidDel="00E13531" w:rsidRDefault="00C62459" w:rsidP="00C62459">
            <w:pPr>
              <w:rPr>
                <w:del w:id="895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896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Строение цветка.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Виды опыления. Цветение и опыление растений. Виды опыления (самоопыление, перекрёстное опыление, искусственное опыление). Понятие об оплодотворении у растений и образование зиготы. Двойное оплодотворение. Биологическое значение двойного оплодотворения. </w:delText>
              </w:r>
            </w:del>
          </w:p>
        </w:tc>
        <w:tc>
          <w:tcPr>
            <w:tcW w:w="4424" w:type="dxa"/>
            <w:gridSpan w:val="6"/>
            <w:tcPrChange w:id="897" w:author="Айгуль Талипова" w:date="2024-05-04T00:11:00Z" w16du:dateUtc="2024-05-03T18:11:00Z">
              <w:tcPr>
                <w:tcW w:w="4433" w:type="dxa"/>
                <w:gridSpan w:val="5"/>
              </w:tcPr>
            </w:tcPrChange>
          </w:tcPr>
          <w:p w14:paraId="3ADDF689" w14:textId="1F461587" w:rsidR="00C62459" w:rsidDel="00E13531" w:rsidRDefault="00C62459" w:rsidP="00C62459">
            <w:pPr>
              <w:rPr>
                <w:del w:id="898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del w:id="899" w:author="Айгуль Талипова" w:date="2024-05-04T00:11:00Z" w16du:dateUtc="2024-05-03T18:11:00Z">
              <w:r w:rsidDel="00E13531">
                <w:rPr>
                  <w:rFonts w:ascii="Times New Roman" w:eastAsia="Arial" w:hAnsi="Times New Roman"/>
                  <w:sz w:val="24"/>
                  <w:szCs w:val="24"/>
                </w:rPr>
                <w:delText>7.2.1.3</w:delText>
              </w:r>
              <w:r w:rsidDel="00E13531">
                <w:rPr>
                  <w:rFonts w:ascii="Times New Roman" w:eastAsia="Arial" w:hAnsi="Times New Roman"/>
                  <w:sz w:val="24"/>
                  <w:szCs w:val="24"/>
                  <w:lang w:val="kk-KZ"/>
                </w:rPr>
                <w:delText xml:space="preserve"> - описывать относительные преимущества перекрестного опыления и самоопыления,</w:delText>
              </w:r>
            </w:del>
          </w:p>
          <w:p w14:paraId="7047C633" w14:textId="1B77548F" w:rsidR="00C62459" w:rsidDel="00E13531" w:rsidRDefault="00C62459" w:rsidP="00C62459">
            <w:pPr>
              <w:rPr>
                <w:del w:id="900" w:author="Айгуль Талипова" w:date="2024-05-04T00:12:00Z" w16du:dateUtc="2024-05-03T18:12:00Z"/>
                <w:rFonts w:ascii="Times New Roman" w:hAnsi="Times New Roman"/>
                <w:bCs/>
                <w:sz w:val="24"/>
                <w:szCs w:val="24"/>
                <w:lang w:val="kk-KZ"/>
              </w:rPr>
            </w:pPr>
            <w:del w:id="901" w:author="Айгуль Талипова" w:date="2024-05-04T00:11:00Z" w16du:dateUtc="2024-05-03T18:11:00Z">
              <w:r w:rsidDel="00E13531">
                <w:rPr>
                  <w:rFonts w:ascii="Times New Roman" w:eastAsia="Arial" w:hAnsi="Times New Roman"/>
                  <w:sz w:val="24"/>
                  <w:szCs w:val="24"/>
                </w:rPr>
                <w:delText>7.2.1.4</w:delText>
              </w:r>
              <w:r w:rsidDel="00E13531">
                <w:rPr>
                  <w:rFonts w:ascii="Times New Roman" w:eastAsia="Arial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eastAsia="Arial" w:hAnsi="Times New Roman"/>
                  <w:sz w:val="24"/>
                  <w:szCs w:val="24"/>
                </w:rPr>
                <w:delText xml:space="preserve"> описывать значение двойного оплодотворения цветковых растений</w:delText>
              </w:r>
            </w:del>
          </w:p>
        </w:tc>
        <w:tc>
          <w:tcPr>
            <w:tcW w:w="5104" w:type="dxa"/>
            <w:gridSpan w:val="8"/>
            <w:tcPrChange w:id="902" w:author="Айгуль Талипова" w:date="2024-05-04T00:11:00Z" w16du:dateUtc="2024-05-03T18:11:00Z">
              <w:tcPr>
                <w:tcW w:w="5113" w:type="dxa"/>
                <w:gridSpan w:val="19"/>
              </w:tcPr>
            </w:tcPrChange>
          </w:tcPr>
          <w:p w14:paraId="0C8B89F7" w14:textId="4BF3AF8A" w:rsidR="00C62459" w:rsidDel="00E13531" w:rsidRDefault="00C62459" w:rsidP="00C62459">
            <w:pPr>
              <w:rPr>
                <w:del w:id="903" w:author="Айгуль Талипова" w:date="2024-05-04T00:12:00Z" w16du:dateUtc="2024-05-03T18:12:00Z"/>
                <w:rFonts w:ascii="Times New Roman" w:eastAsia="Arial" w:hAnsi="Times New Roman"/>
                <w:sz w:val="24"/>
                <w:szCs w:val="24"/>
              </w:rPr>
            </w:pPr>
            <w:del w:id="904" w:author="Айгуль Талипова" w:date="2024-05-04T00:11:00Z" w16du:dateUtc="2024-05-03T18:11:00Z">
              <w:r w:rsidDel="00E13531">
                <w:rPr>
                  <w:rFonts w:ascii="Times New Roman" w:eastAsia="Arial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36" w:type="dxa"/>
            <w:gridSpan w:val="2"/>
            <w:tcPrChange w:id="905" w:author="Айгуль Талипова" w:date="2024-05-04T00:11:00Z" w16du:dateUtc="2024-05-03T18:11:00Z">
              <w:tcPr>
                <w:tcW w:w="236" w:type="dxa"/>
                <w:gridSpan w:val="2"/>
              </w:tcPr>
            </w:tcPrChange>
          </w:tcPr>
          <w:p w14:paraId="67E9D098" w14:textId="5EA226CF" w:rsidR="00C62459" w:rsidDel="00E13531" w:rsidRDefault="00C62459" w:rsidP="00C62459">
            <w:pPr>
              <w:rPr>
                <w:del w:id="906" w:author="Айгуль Талипова" w:date="2024-05-04T00:12:00Z" w16du:dateUtc="2024-05-03T18:12:00Z"/>
                <w:rFonts w:ascii="Times New Roman" w:eastAsia="Arial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8"/>
            <w:tcPrChange w:id="907" w:author="Айгуль Талипова" w:date="2024-05-04T00:11:00Z" w16du:dateUtc="2024-05-03T18:11:00Z">
              <w:tcPr>
                <w:tcW w:w="619" w:type="dxa"/>
                <w:gridSpan w:val="10"/>
              </w:tcPr>
            </w:tcPrChange>
          </w:tcPr>
          <w:p w14:paraId="6B8DA3CE" w14:textId="0DB7BFB3" w:rsidR="00C62459" w:rsidDel="00E13531" w:rsidRDefault="00C62459" w:rsidP="00C62459">
            <w:pPr>
              <w:rPr>
                <w:del w:id="908" w:author="Айгуль Талипова" w:date="2024-05-04T00:12:00Z" w16du:dateUtc="2024-05-03T18:12:00Z"/>
                <w:rFonts w:ascii="Times New Roman" w:eastAsia="Arial" w:hAnsi="Times New Roman"/>
                <w:sz w:val="24"/>
                <w:szCs w:val="24"/>
              </w:rPr>
            </w:pPr>
          </w:p>
        </w:tc>
      </w:tr>
      <w:tr w:rsidR="00C62459" w:rsidDel="00E13531" w14:paraId="37EDFEE6" w14:textId="4143A4F0" w:rsidTr="00E13531">
        <w:trPr>
          <w:gridAfter w:val="5"/>
          <w:wAfter w:w="1997" w:type="dxa"/>
          <w:del w:id="909" w:author="Айгуль Талипова" w:date="2024-05-04T00:12:00Z" w16du:dateUtc="2024-05-03T18:12:00Z"/>
          <w:trPrChange w:id="910" w:author="Айгуль Талипова" w:date="2024-05-04T00:11:00Z" w16du:dateUtc="2024-05-03T18:11:00Z">
            <w:trPr>
              <w:gridAfter w:val="5"/>
              <w:wAfter w:w="2039" w:type="dxa"/>
            </w:trPr>
          </w:trPrChange>
        </w:trPr>
        <w:tc>
          <w:tcPr>
            <w:tcW w:w="523" w:type="dxa"/>
            <w:hideMark/>
            <w:tcPrChange w:id="911" w:author="Айгуль Талипова" w:date="2024-05-04T00:11:00Z" w16du:dateUtc="2024-05-03T18:11:00Z">
              <w:tcPr>
                <w:tcW w:w="527" w:type="dxa"/>
                <w:gridSpan w:val="3"/>
                <w:hideMark/>
              </w:tcPr>
            </w:tcPrChange>
          </w:tcPr>
          <w:p w14:paraId="751B2B3B" w14:textId="44BECA80" w:rsidR="00C62459" w:rsidDel="00E13531" w:rsidRDefault="00C62459" w:rsidP="00C62459">
            <w:pPr>
              <w:ind w:right="118"/>
              <w:rPr>
                <w:del w:id="912" w:author="Айгуль Талипова" w:date="2024-05-04T00:12:00Z" w16du:dateUtc="2024-05-03T18:12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  <w:tcPrChange w:id="913" w:author="Айгуль Талипова" w:date="2024-05-04T00:11:00Z" w16du:dateUtc="2024-05-03T18:11:00Z">
              <w:tcPr>
                <w:tcW w:w="1418" w:type="dxa"/>
                <w:gridSpan w:val="4"/>
              </w:tcPr>
            </w:tcPrChange>
          </w:tcPr>
          <w:p w14:paraId="481D73AC" w14:textId="666B6F48" w:rsidR="00C62459" w:rsidDel="00E13531" w:rsidRDefault="00C62459" w:rsidP="00C62459">
            <w:pPr>
              <w:ind w:right="118"/>
              <w:rPr>
                <w:del w:id="914" w:author="Айгуль Талипова" w:date="2024-05-04T00:12:00Z" w16du:dateUtc="2024-05-03T18:12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915" w:author="Айгуль Талипова" w:date="2024-05-04T00:11:00Z" w16du:dateUtc="2024-05-03T18:11:00Z">
              <w:tcPr>
                <w:tcW w:w="236" w:type="dxa"/>
                <w:gridSpan w:val="3"/>
              </w:tcPr>
            </w:tcPrChange>
          </w:tcPr>
          <w:p w14:paraId="2E565D50" w14:textId="0E2C68B3" w:rsidR="00C62459" w:rsidDel="00E13531" w:rsidRDefault="00C62459" w:rsidP="00C62459">
            <w:pPr>
              <w:rPr>
                <w:del w:id="916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del w:id="917" w:author="Айгуль Талипова" w:date="2024-05-04T00:11:00Z" w16du:dateUtc="2024-05-03T18:11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Понятие индивидуального развития организмов. Этапы онтогенеза у животных и растений. Деление, рост, размножение, старение. Рост растений. Рост стебля в длину и толщину. Роль камбия. Годичные кольца.</w:delText>
              </w:r>
            </w:del>
          </w:p>
          <w:p w14:paraId="424688AD" w14:textId="429914BE" w:rsidR="00C62459" w:rsidRPr="00B21A4F" w:rsidDel="00E13531" w:rsidRDefault="00C62459" w:rsidP="00C62459">
            <w:pPr>
              <w:rPr>
                <w:del w:id="918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19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Лабораторная работа «Подсчет годичных колец».</w:delText>
              </w:r>
            </w:del>
          </w:p>
        </w:tc>
        <w:tc>
          <w:tcPr>
            <w:tcW w:w="4424" w:type="dxa"/>
            <w:gridSpan w:val="6"/>
            <w:tcPrChange w:id="920" w:author="Айгуль Талипова" w:date="2024-05-04T00:11:00Z" w16du:dateUtc="2024-05-03T18:11:00Z">
              <w:tcPr>
                <w:tcW w:w="4433" w:type="dxa"/>
                <w:gridSpan w:val="5"/>
              </w:tcPr>
            </w:tcPrChange>
          </w:tcPr>
          <w:p w14:paraId="26F61AAF" w14:textId="0FEA3E1A" w:rsidR="00C62459" w:rsidDel="00E13531" w:rsidRDefault="00C62459" w:rsidP="00C62459">
            <w:pPr>
              <w:rPr>
                <w:del w:id="921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del w:id="922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7.2.3.1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описывать процессы роста и развития организмов,</w:delText>
              </w:r>
            </w:del>
          </w:p>
          <w:p w14:paraId="4A6A6A24" w14:textId="05BD92F8" w:rsidR="00C62459" w:rsidDel="00E13531" w:rsidRDefault="00C62459" w:rsidP="00C62459">
            <w:pPr>
              <w:rPr>
                <w:del w:id="923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24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7.2.3.2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исследовать процесс роста растений в длину и толщину</w:delText>
              </w:r>
            </w:del>
          </w:p>
        </w:tc>
        <w:tc>
          <w:tcPr>
            <w:tcW w:w="5104" w:type="dxa"/>
            <w:gridSpan w:val="8"/>
            <w:tcPrChange w:id="925" w:author="Айгуль Талипова" w:date="2024-05-04T00:11:00Z" w16du:dateUtc="2024-05-03T18:11:00Z">
              <w:tcPr>
                <w:tcW w:w="5113" w:type="dxa"/>
                <w:gridSpan w:val="19"/>
              </w:tcPr>
            </w:tcPrChange>
          </w:tcPr>
          <w:p w14:paraId="6F76B440" w14:textId="54BBF4AE" w:rsidR="00C62459" w:rsidDel="00E13531" w:rsidRDefault="00C62459" w:rsidP="00C62459">
            <w:pPr>
              <w:rPr>
                <w:del w:id="926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27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36" w:type="dxa"/>
            <w:gridSpan w:val="2"/>
            <w:tcPrChange w:id="928" w:author="Айгуль Талипова" w:date="2024-05-04T00:11:00Z" w16du:dateUtc="2024-05-03T18:11:00Z">
              <w:tcPr>
                <w:tcW w:w="236" w:type="dxa"/>
                <w:gridSpan w:val="2"/>
              </w:tcPr>
            </w:tcPrChange>
          </w:tcPr>
          <w:p w14:paraId="590CA0AD" w14:textId="49A6A714" w:rsidR="00C62459" w:rsidDel="00E13531" w:rsidRDefault="00C62459" w:rsidP="00C62459">
            <w:pPr>
              <w:rPr>
                <w:del w:id="929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" w:type="dxa"/>
            <w:gridSpan w:val="8"/>
            <w:tcPrChange w:id="930" w:author="Айгуль Талипова" w:date="2024-05-04T00:11:00Z" w16du:dateUtc="2024-05-03T18:11:00Z">
              <w:tcPr>
                <w:tcW w:w="619" w:type="dxa"/>
                <w:gridSpan w:val="10"/>
              </w:tcPr>
            </w:tcPrChange>
          </w:tcPr>
          <w:p w14:paraId="1AFB0E1B" w14:textId="19648B60" w:rsidR="00C62459" w:rsidDel="00E13531" w:rsidRDefault="00C62459" w:rsidP="00C62459">
            <w:pPr>
              <w:rPr>
                <w:del w:id="931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26F46C8A" w14:textId="03D22BE9" w:rsidTr="00E13531">
        <w:trPr>
          <w:trHeight w:val="1216"/>
          <w:del w:id="932" w:author="Айгуль Талипова" w:date="2024-05-04T00:13:00Z" w16du:dateUtc="2024-05-03T18:13:00Z"/>
          <w:trPrChange w:id="933" w:author="Айгуль Талипова" w:date="2024-05-04T00:12:00Z" w16du:dateUtc="2024-05-03T18:12:00Z">
            <w:trPr>
              <w:gridAfter w:val="0"/>
              <w:wAfter w:w="177" w:type="dxa"/>
              <w:trHeight w:val="1216"/>
            </w:trPr>
          </w:trPrChange>
        </w:trPr>
        <w:tc>
          <w:tcPr>
            <w:tcW w:w="2591" w:type="dxa"/>
            <w:gridSpan w:val="5"/>
            <w:tcPrChange w:id="934" w:author="Айгуль Талипова" w:date="2024-05-04T00:12:00Z" w16du:dateUtc="2024-05-03T18:12:00Z">
              <w:tcPr>
                <w:tcW w:w="2591" w:type="dxa"/>
                <w:gridSpan w:val="11"/>
              </w:tcPr>
            </w:tcPrChange>
          </w:tcPr>
          <w:p w14:paraId="40589CF0" w14:textId="2EA550C0" w:rsidR="00C62459" w:rsidDel="00E13531" w:rsidRDefault="00C62459" w:rsidP="00C62459">
            <w:pPr>
              <w:rPr>
                <w:del w:id="935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936" w:author="Айгуль Талипова" w:date="2024-05-04T00:12:00Z" w16du:dateUtc="2024-05-03T18:12:00Z">
              <w:tcPr>
                <w:tcW w:w="236" w:type="dxa"/>
              </w:tcPr>
            </w:tcPrChange>
          </w:tcPr>
          <w:p w14:paraId="7B0190BB" w14:textId="171795E4" w:rsidR="00C62459" w:rsidDel="00E13531" w:rsidRDefault="00C62459" w:rsidP="00C62459">
            <w:pPr>
              <w:rPr>
                <w:del w:id="937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PrChange w:id="938" w:author="Айгуль Талипова" w:date="2024-05-04T00:12:00Z" w16du:dateUtc="2024-05-03T18:12:00Z">
              <w:tcPr>
                <w:tcW w:w="4112" w:type="dxa"/>
                <w:gridSpan w:val="9"/>
              </w:tcPr>
            </w:tcPrChange>
          </w:tcPr>
          <w:p w14:paraId="228985CC" w14:textId="13870403" w:rsidR="00C62459" w:rsidDel="00E13531" w:rsidRDefault="00C62459" w:rsidP="00C62459">
            <w:pPr>
              <w:rPr>
                <w:del w:id="939" w:author="Айгуль Талипова" w:date="2024-05-04T00:11:00Z" w16du:dateUtc="2024-05-03T18:11:00Z"/>
                <w:rFonts w:ascii="Times New Roman" w:hAnsi="Times New Roman"/>
                <w:sz w:val="24"/>
                <w:szCs w:val="24"/>
              </w:rPr>
            </w:pPr>
            <w:del w:id="940" w:author="Айгуль Талипова" w:date="2024-05-04T00:11:00Z" w16du:dateUtc="2024-05-03T18:11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Прямой и непрямой типы онтогенеза у животных. Примеры насекомых с неполным и полным превращением.</w:delText>
              </w:r>
            </w:del>
          </w:p>
          <w:p w14:paraId="10DE9816" w14:textId="7EDE11E2" w:rsidR="00C62459" w:rsidRPr="00F55B04" w:rsidDel="00E13531" w:rsidRDefault="00C62459" w:rsidP="00C62459">
            <w:pPr>
              <w:rPr>
                <w:del w:id="941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42" w:author="Айгуль Талипова" w:date="2024-05-04T00:11:00Z" w16du:dateUtc="2024-05-03T18:11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Моделирование  «Сравнение типов онтогенеза у животных».</w:delText>
              </w:r>
            </w:del>
          </w:p>
        </w:tc>
        <w:tc>
          <w:tcPr>
            <w:tcW w:w="4231" w:type="dxa"/>
            <w:gridSpan w:val="4"/>
            <w:tcPrChange w:id="943" w:author="Айгуль Талипова" w:date="2024-05-04T00:12:00Z" w16du:dateUtc="2024-05-03T18:12:00Z">
              <w:tcPr>
                <w:tcW w:w="4232" w:type="dxa"/>
                <w:gridSpan w:val="7"/>
              </w:tcPr>
            </w:tcPrChange>
          </w:tcPr>
          <w:p w14:paraId="467D4794" w14:textId="27C0CE20" w:rsidR="00C62459" w:rsidDel="00E13531" w:rsidRDefault="00C62459" w:rsidP="00C62459">
            <w:pPr>
              <w:rPr>
                <w:del w:id="944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45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7.2.3.3</w:delText>
              </w:r>
              <w:r w:rsidRPr="00F55B04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различать этапы онтогенеза растений и животных</w:delText>
              </w:r>
            </w:del>
          </w:p>
          <w:p w14:paraId="4F2FCC76" w14:textId="286104F0" w:rsidR="00C62459" w:rsidDel="00E13531" w:rsidRDefault="00C62459" w:rsidP="00C62459">
            <w:pPr>
              <w:rPr>
                <w:del w:id="946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47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7.2.3.4</w:delText>
              </w:r>
              <w:r w:rsidRPr="00F55B04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сравнивать прямой и непрямой типы онтогенеза у животных</w:delText>
              </w:r>
            </w:del>
          </w:p>
        </w:tc>
        <w:tc>
          <w:tcPr>
            <w:tcW w:w="1391" w:type="dxa"/>
            <w:gridSpan w:val="10"/>
            <w:tcPrChange w:id="948" w:author="Айгуль Талипова" w:date="2024-05-04T00:12:00Z" w16du:dateUtc="2024-05-03T18:12:00Z">
              <w:tcPr>
                <w:tcW w:w="1391" w:type="dxa"/>
                <w:gridSpan w:val="13"/>
              </w:tcPr>
            </w:tcPrChange>
          </w:tcPr>
          <w:p w14:paraId="77C3A095" w14:textId="07359A28" w:rsidR="00C62459" w:rsidDel="00E13531" w:rsidRDefault="00C62459" w:rsidP="00C62459">
            <w:pPr>
              <w:rPr>
                <w:del w:id="949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50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381" w:type="dxa"/>
            <w:gridSpan w:val="6"/>
            <w:tcPrChange w:id="951" w:author="Айгуль Талипова" w:date="2024-05-04T00:12:00Z" w16du:dateUtc="2024-05-03T18:12:00Z">
              <w:tcPr>
                <w:tcW w:w="381" w:type="dxa"/>
                <w:gridSpan w:val="11"/>
              </w:tcPr>
            </w:tcPrChange>
          </w:tcPr>
          <w:p w14:paraId="456F8139" w14:textId="2E6796AC" w:rsidR="00C62459" w:rsidDel="00E13531" w:rsidRDefault="00C62459" w:rsidP="00C62459">
            <w:pPr>
              <w:rPr>
                <w:del w:id="952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PrChange w:id="953" w:author="Айгуль Талипова" w:date="2024-05-04T00:12:00Z" w16du:dateUtc="2024-05-03T18:12:00Z">
              <w:tcPr>
                <w:tcW w:w="1501" w:type="dxa"/>
                <w:gridSpan w:val="8"/>
              </w:tcPr>
            </w:tcPrChange>
          </w:tcPr>
          <w:p w14:paraId="6BA40D85" w14:textId="570C096B" w:rsidR="00C62459" w:rsidDel="00E13531" w:rsidRDefault="00C62459" w:rsidP="00C62459">
            <w:pPr>
              <w:rPr>
                <w:del w:id="954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51CEF7D4" w14:textId="2EB6833E" w:rsidTr="00E13531">
        <w:trPr>
          <w:trHeight w:val="1652"/>
          <w:del w:id="955" w:author="Айгуль Талипова" w:date="2024-05-04T00:13:00Z" w16du:dateUtc="2024-05-03T18:13:00Z"/>
          <w:trPrChange w:id="956" w:author="Айгуль Талипова" w:date="2024-05-04T00:12:00Z" w16du:dateUtc="2024-05-03T18:12:00Z">
            <w:trPr>
              <w:gridAfter w:val="0"/>
              <w:wAfter w:w="179" w:type="dxa"/>
              <w:trHeight w:val="1652"/>
            </w:trPr>
          </w:trPrChange>
        </w:trPr>
        <w:tc>
          <w:tcPr>
            <w:tcW w:w="2591" w:type="dxa"/>
            <w:gridSpan w:val="5"/>
            <w:hideMark/>
            <w:tcPrChange w:id="957" w:author="Айгуль Талипова" w:date="2024-05-04T00:12:00Z" w16du:dateUtc="2024-05-03T18:12:00Z">
              <w:tcPr>
                <w:tcW w:w="2591" w:type="dxa"/>
                <w:gridSpan w:val="11"/>
                <w:hideMark/>
              </w:tcPr>
            </w:tcPrChange>
          </w:tcPr>
          <w:p w14:paraId="09F4C014" w14:textId="57C66CE6" w:rsidR="00C62459" w:rsidDel="00E13531" w:rsidRDefault="00C62459" w:rsidP="00C62459">
            <w:pPr>
              <w:ind w:right="118"/>
              <w:rPr>
                <w:del w:id="958" w:author="Айгуль Талипова" w:date="2024-05-04T00:12:00Z" w16du:dateUtc="2024-05-03T18:12:00Z"/>
                <w:rFonts w:ascii="Times New Roman" w:eastAsia="MS Minngs" w:hAnsi="Times New Roman"/>
                <w:sz w:val="24"/>
                <w:szCs w:val="24"/>
                <w:lang w:val="kk-KZ"/>
              </w:rPr>
            </w:pPr>
            <w:del w:id="959" w:author="Айгуль Талипова" w:date="2024-05-04T00:12:00Z" w16du:dateUtc="2024-05-03T18:12:00Z">
              <w:r w:rsidDel="00E13531">
                <w:rPr>
                  <w:rFonts w:ascii="Times New Roman" w:eastAsia="MS Minngs" w:hAnsi="Times New Roman"/>
                  <w:sz w:val="24"/>
                  <w:szCs w:val="24"/>
                </w:rPr>
                <w:delText>Микробиология и биотехнология</w:delText>
              </w:r>
            </w:del>
          </w:p>
          <w:p w14:paraId="0D797FDB" w14:textId="30EB3B8C" w:rsidR="00C62459" w:rsidDel="00E13531" w:rsidRDefault="00C62459" w:rsidP="00C62459">
            <w:pPr>
              <w:ind w:right="118"/>
              <w:rPr>
                <w:del w:id="960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961" w:author="Айгуль Талипова" w:date="2024-05-04T00:12:00Z" w16du:dateUtc="2024-05-03T18:12:00Z">
              <w:tcPr>
                <w:tcW w:w="236" w:type="dxa"/>
              </w:tcPr>
            </w:tcPrChange>
          </w:tcPr>
          <w:p w14:paraId="7F6F1E3E" w14:textId="4B5842A6" w:rsidR="00C62459" w:rsidDel="00E13531" w:rsidRDefault="00C62459" w:rsidP="00C62459">
            <w:pPr>
              <w:ind w:right="118"/>
              <w:rPr>
                <w:del w:id="962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PrChange w:id="963" w:author="Айгуль Талипова" w:date="2024-05-04T00:12:00Z" w16du:dateUtc="2024-05-03T18:12:00Z">
              <w:tcPr>
                <w:tcW w:w="4111" w:type="dxa"/>
                <w:gridSpan w:val="9"/>
              </w:tcPr>
            </w:tcPrChange>
          </w:tcPr>
          <w:p w14:paraId="092ABE11" w14:textId="06AF923D" w:rsidR="00C62459" w:rsidDel="00E13531" w:rsidRDefault="00C62459" w:rsidP="00C62459">
            <w:pPr>
              <w:rPr>
                <w:del w:id="964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65" w:author="Айгуль Талипова" w:date="2024-05-04T00:12:00Z" w16du:dateUtc="2024-05-03T18:12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Разнообразие бактерий по форме. Распространение бактерий. </w:delText>
              </w:r>
            </w:del>
          </w:p>
          <w:p w14:paraId="47CA4CEB" w14:textId="46F70CC2" w:rsidR="00C62459" w:rsidDel="00E13531" w:rsidRDefault="00C62459" w:rsidP="00C62459">
            <w:pPr>
              <w:rPr>
                <w:del w:id="966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67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Лабораторная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работ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а</w:delText>
              </w:r>
              <w:r w:rsidRPr="00B70D3B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«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Исследование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внешнего вида бактерии сенной палочки</w:delText>
              </w:r>
              <w:r w:rsidRPr="00B70D3B" w:rsidDel="00E13531">
                <w:rPr>
                  <w:rFonts w:ascii="Times New Roman" w:hAnsi="Times New Roman"/>
                  <w:sz w:val="24"/>
                  <w:szCs w:val="24"/>
                </w:rPr>
                <w:delText xml:space="preserve">». </w:delText>
              </w:r>
            </w:del>
          </w:p>
          <w:p w14:paraId="36F5BCCC" w14:textId="1401BD83" w:rsidR="00C62459" w:rsidRPr="003B14FA" w:rsidDel="00E13531" w:rsidRDefault="00C62459" w:rsidP="00C62459">
            <w:pPr>
              <w:rPr>
                <w:del w:id="968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69" w:author="Айгуль Талипова" w:date="2024-05-04T00:12:00Z" w16du:dateUtc="2024-05-03T18:12:00Z">
              <w:r w:rsidRPr="00B70D3B" w:rsidDel="00E13531">
                <w:rPr>
                  <w:rFonts w:ascii="Times New Roman" w:hAnsi="Times New Roman"/>
                  <w:sz w:val="24"/>
                  <w:szCs w:val="24"/>
                </w:rPr>
                <w:delText>Клубеньковые растения на корнях бобовых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.</w:delText>
              </w:r>
            </w:del>
          </w:p>
        </w:tc>
        <w:tc>
          <w:tcPr>
            <w:tcW w:w="4231" w:type="dxa"/>
            <w:gridSpan w:val="4"/>
            <w:tcPrChange w:id="970" w:author="Айгуль Талипова" w:date="2024-05-04T00:12:00Z" w16du:dateUtc="2024-05-03T18:12:00Z">
              <w:tcPr>
                <w:tcW w:w="4231" w:type="dxa"/>
                <w:gridSpan w:val="7"/>
              </w:tcPr>
            </w:tcPrChange>
          </w:tcPr>
          <w:p w14:paraId="0C58A765" w14:textId="21D010F3" w:rsidR="00C62459" w:rsidDel="00E13531" w:rsidRDefault="00C62459" w:rsidP="00C62459">
            <w:pPr>
              <w:rPr>
                <w:del w:id="971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72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7.4.3.1</w:delText>
              </w:r>
              <w:r w:rsidRPr="00B70D3B" w:rsidDel="00E13531">
                <w:rPr>
                  <w:rFonts w:ascii="Times New Roman" w:hAnsi="Times New Roman"/>
                  <w:sz w:val="24"/>
                  <w:szCs w:val="24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описывать различные формы бактерий</w:delText>
              </w:r>
            </w:del>
          </w:p>
        </w:tc>
        <w:tc>
          <w:tcPr>
            <w:tcW w:w="1391" w:type="dxa"/>
            <w:gridSpan w:val="10"/>
            <w:tcPrChange w:id="973" w:author="Айгуль Талипова" w:date="2024-05-04T00:12:00Z" w16du:dateUtc="2024-05-03T18:12:00Z">
              <w:tcPr>
                <w:tcW w:w="1391" w:type="dxa"/>
                <w:gridSpan w:val="13"/>
              </w:tcPr>
            </w:tcPrChange>
          </w:tcPr>
          <w:p w14:paraId="401A7388" w14:textId="61B4D1AB" w:rsidR="00C62459" w:rsidDel="00E13531" w:rsidRDefault="00C62459" w:rsidP="00C62459">
            <w:pPr>
              <w:rPr>
                <w:del w:id="974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75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381" w:type="dxa"/>
            <w:gridSpan w:val="6"/>
            <w:tcPrChange w:id="976" w:author="Айгуль Талипова" w:date="2024-05-04T00:12:00Z" w16du:dateUtc="2024-05-03T18:12:00Z">
              <w:tcPr>
                <w:tcW w:w="381" w:type="dxa"/>
                <w:gridSpan w:val="11"/>
              </w:tcPr>
            </w:tcPrChange>
          </w:tcPr>
          <w:p w14:paraId="4FC7856D" w14:textId="70DC6D07" w:rsidR="00C62459" w:rsidDel="00E13531" w:rsidRDefault="00C62459" w:rsidP="00C62459">
            <w:pPr>
              <w:rPr>
                <w:del w:id="977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PrChange w:id="978" w:author="Айгуль Талипова" w:date="2024-05-04T00:12:00Z" w16du:dateUtc="2024-05-03T18:12:00Z">
              <w:tcPr>
                <w:tcW w:w="1501" w:type="dxa"/>
                <w:gridSpan w:val="8"/>
              </w:tcPr>
            </w:tcPrChange>
          </w:tcPr>
          <w:p w14:paraId="2A6B722D" w14:textId="534F9290" w:rsidR="00C62459" w:rsidDel="00E13531" w:rsidRDefault="00C62459" w:rsidP="00C62459">
            <w:pPr>
              <w:rPr>
                <w:del w:id="979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69E63977" w14:textId="058D5E15" w:rsidTr="00E13531">
        <w:trPr>
          <w:del w:id="980" w:author="Айгуль Талипова" w:date="2024-05-04T00:13:00Z" w16du:dateUtc="2024-05-03T18:13:00Z"/>
          <w:trPrChange w:id="981" w:author="Айгуль Талипова" w:date="2024-05-04T00:12:00Z" w16du:dateUtc="2024-05-03T18:12:00Z">
            <w:trPr>
              <w:gridAfter w:val="0"/>
              <w:wAfter w:w="179" w:type="dxa"/>
            </w:trPr>
          </w:trPrChange>
        </w:trPr>
        <w:tc>
          <w:tcPr>
            <w:tcW w:w="2591" w:type="dxa"/>
            <w:gridSpan w:val="5"/>
            <w:hideMark/>
            <w:tcPrChange w:id="982" w:author="Айгуль Талипова" w:date="2024-05-04T00:12:00Z" w16du:dateUtc="2024-05-03T18:12:00Z">
              <w:tcPr>
                <w:tcW w:w="2591" w:type="dxa"/>
                <w:gridSpan w:val="11"/>
                <w:hideMark/>
              </w:tcPr>
            </w:tcPrChange>
          </w:tcPr>
          <w:p w14:paraId="0C066E8A" w14:textId="2AD5AEB4" w:rsidR="00C62459" w:rsidDel="00E13531" w:rsidRDefault="00C62459" w:rsidP="00C62459">
            <w:pPr>
              <w:rPr>
                <w:del w:id="983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984" w:author="Айгуль Талипова" w:date="2024-05-04T00:12:00Z" w16du:dateUtc="2024-05-03T18:12:00Z">
              <w:tcPr>
                <w:tcW w:w="236" w:type="dxa"/>
              </w:tcPr>
            </w:tcPrChange>
          </w:tcPr>
          <w:p w14:paraId="735C9ED7" w14:textId="629BE650" w:rsidR="00C62459" w:rsidDel="00E13531" w:rsidRDefault="00C62459" w:rsidP="00C62459">
            <w:pPr>
              <w:rPr>
                <w:del w:id="985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PrChange w:id="986" w:author="Айгуль Талипова" w:date="2024-05-04T00:12:00Z" w16du:dateUtc="2024-05-03T18:12:00Z">
              <w:tcPr>
                <w:tcW w:w="4111" w:type="dxa"/>
                <w:gridSpan w:val="9"/>
              </w:tcPr>
            </w:tcPrChange>
          </w:tcPr>
          <w:p w14:paraId="6DCB5489" w14:textId="2938C041" w:rsidR="00C62459" w:rsidDel="00E13531" w:rsidRDefault="00C62459" w:rsidP="00C62459">
            <w:pPr>
              <w:rPr>
                <w:del w:id="987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88" w:author="Айгуль Талипова" w:date="2024-05-04T00:12:00Z" w16du:dateUtc="2024-05-03T18:12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Применение бактерий. Значение бактерий в природе и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в жизни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человека.</w:delText>
              </w:r>
            </w:del>
          </w:p>
          <w:p w14:paraId="2C76F2A6" w14:textId="11DF6A60" w:rsidR="00C62459" w:rsidRPr="00B21A4F" w:rsidDel="00E13531" w:rsidRDefault="00C62459" w:rsidP="00C62459">
            <w:pPr>
              <w:rPr>
                <w:del w:id="989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90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Лабораторная работа «Исследование производства йогурта и сыра».</w:delText>
              </w:r>
            </w:del>
          </w:p>
        </w:tc>
        <w:tc>
          <w:tcPr>
            <w:tcW w:w="4231" w:type="dxa"/>
            <w:gridSpan w:val="4"/>
            <w:tcPrChange w:id="991" w:author="Айгуль Талипова" w:date="2024-05-04T00:12:00Z" w16du:dateUtc="2024-05-03T18:12:00Z">
              <w:tcPr>
                <w:tcW w:w="4231" w:type="dxa"/>
                <w:gridSpan w:val="7"/>
              </w:tcPr>
            </w:tcPrChange>
          </w:tcPr>
          <w:p w14:paraId="6A478CEA" w14:textId="7C51413F" w:rsidR="00C62459" w:rsidDel="00E13531" w:rsidRDefault="00C62459" w:rsidP="00C62459">
            <w:pPr>
              <w:rPr>
                <w:del w:id="992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993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7.4.3.2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исследовать производство йогурта и сыра </w:delText>
              </w:r>
            </w:del>
          </w:p>
          <w:p w14:paraId="55F5D934" w14:textId="43009A26" w:rsidR="00C62459" w:rsidDel="00E13531" w:rsidRDefault="00C62459" w:rsidP="00C62459">
            <w:pPr>
              <w:rPr>
                <w:del w:id="994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1" w:type="dxa"/>
            <w:gridSpan w:val="10"/>
            <w:tcPrChange w:id="995" w:author="Айгуль Талипова" w:date="2024-05-04T00:12:00Z" w16du:dateUtc="2024-05-03T18:12:00Z">
              <w:tcPr>
                <w:tcW w:w="1391" w:type="dxa"/>
                <w:gridSpan w:val="13"/>
              </w:tcPr>
            </w:tcPrChange>
          </w:tcPr>
          <w:p w14:paraId="539A84D1" w14:textId="25868AEA" w:rsidR="00C62459" w:rsidDel="00E13531" w:rsidRDefault="00C62459" w:rsidP="00C62459">
            <w:pPr>
              <w:rPr>
                <w:del w:id="996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997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381" w:type="dxa"/>
            <w:gridSpan w:val="6"/>
            <w:tcPrChange w:id="998" w:author="Айгуль Талипова" w:date="2024-05-04T00:12:00Z" w16du:dateUtc="2024-05-03T18:12:00Z">
              <w:tcPr>
                <w:tcW w:w="381" w:type="dxa"/>
                <w:gridSpan w:val="11"/>
              </w:tcPr>
            </w:tcPrChange>
          </w:tcPr>
          <w:p w14:paraId="4B4B00ED" w14:textId="358C0A3A" w:rsidR="00C62459" w:rsidDel="00E13531" w:rsidRDefault="00C62459" w:rsidP="00C62459">
            <w:pPr>
              <w:rPr>
                <w:del w:id="999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PrChange w:id="1000" w:author="Айгуль Талипова" w:date="2024-05-04T00:12:00Z" w16du:dateUtc="2024-05-03T18:12:00Z">
              <w:tcPr>
                <w:tcW w:w="1501" w:type="dxa"/>
                <w:gridSpan w:val="8"/>
              </w:tcPr>
            </w:tcPrChange>
          </w:tcPr>
          <w:p w14:paraId="069F7BC3" w14:textId="58711707" w:rsidR="00C62459" w:rsidDel="00E13531" w:rsidRDefault="00C62459" w:rsidP="00C62459">
            <w:pPr>
              <w:rPr>
                <w:del w:id="1001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16C2971C" w14:textId="16C2ABD1" w:rsidTr="00E13531">
        <w:trPr>
          <w:del w:id="1002" w:author="Айгуль Талипова" w:date="2024-05-04T00:13:00Z" w16du:dateUtc="2024-05-03T18:13:00Z"/>
          <w:trPrChange w:id="1003" w:author="Айгуль Талипова" w:date="2024-05-04T00:12:00Z" w16du:dateUtc="2024-05-03T18:12:00Z">
            <w:trPr>
              <w:gridAfter w:val="0"/>
              <w:wAfter w:w="179" w:type="dxa"/>
            </w:trPr>
          </w:trPrChange>
        </w:trPr>
        <w:tc>
          <w:tcPr>
            <w:tcW w:w="2591" w:type="dxa"/>
            <w:gridSpan w:val="5"/>
            <w:hideMark/>
            <w:tcPrChange w:id="1004" w:author="Айгуль Талипова" w:date="2024-05-04T00:12:00Z" w16du:dateUtc="2024-05-03T18:12:00Z">
              <w:tcPr>
                <w:tcW w:w="2591" w:type="dxa"/>
                <w:gridSpan w:val="11"/>
                <w:hideMark/>
              </w:tcPr>
            </w:tcPrChange>
          </w:tcPr>
          <w:p w14:paraId="40376784" w14:textId="1B5F0CBF" w:rsidR="00C62459" w:rsidDel="00E13531" w:rsidRDefault="00C62459" w:rsidP="00C62459">
            <w:pPr>
              <w:rPr>
                <w:del w:id="1005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1006" w:author="Айгуль Талипова" w:date="2024-05-04T00:12:00Z" w16du:dateUtc="2024-05-03T18:12:00Z">
              <w:tcPr>
                <w:tcW w:w="236" w:type="dxa"/>
              </w:tcPr>
            </w:tcPrChange>
          </w:tcPr>
          <w:p w14:paraId="536E743C" w14:textId="2878A8F2" w:rsidR="00C62459" w:rsidDel="00E13531" w:rsidRDefault="00C62459" w:rsidP="00C62459">
            <w:pPr>
              <w:rPr>
                <w:del w:id="1007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PrChange w:id="1008" w:author="Айгуль Талипова" w:date="2024-05-04T00:12:00Z" w16du:dateUtc="2024-05-03T18:12:00Z">
              <w:tcPr>
                <w:tcW w:w="4111" w:type="dxa"/>
                <w:gridSpan w:val="9"/>
              </w:tcPr>
            </w:tcPrChange>
          </w:tcPr>
          <w:p w14:paraId="288B1243" w14:textId="16D27962" w:rsidR="00C62459" w:rsidDel="00E13531" w:rsidRDefault="00C62459" w:rsidP="00C62459">
            <w:pPr>
              <w:rPr>
                <w:del w:id="1009" w:author="Айгуль Талипова" w:date="2024-05-04T00:12:00Z" w16du:dateUtc="2024-05-03T18:12:00Z"/>
                <w:rFonts w:ascii="Times New Roman" w:hAnsi="Times New Roman"/>
                <w:sz w:val="24"/>
                <w:szCs w:val="24"/>
              </w:rPr>
            </w:pPr>
            <w:del w:id="1010" w:author="Айгуль Талипова" w:date="2024-05-04T00:12:00Z" w16du:dateUtc="2024-05-03T18:12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Способы борьбы с патогенами. Устойчивость бактерии к антибиотикам. </w:delText>
              </w:r>
            </w:del>
          </w:p>
          <w:p w14:paraId="7A486FF9" w14:textId="37F6102D" w:rsidR="00C62459" w:rsidRPr="00B21A4F" w:rsidDel="00E13531" w:rsidRDefault="00C62459" w:rsidP="00C62459">
            <w:pPr>
              <w:rPr>
                <w:del w:id="1011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12" w:author="Айгуль Талипова" w:date="2024-05-04T00:12:00Z" w16du:dateUtc="2024-05-03T18:12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Лабораторная работа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</w:delText>
              </w:r>
              <w:r w:rsidRPr="00471842" w:rsidDel="00E13531">
                <w:rPr>
                  <w:rFonts w:ascii="Times New Roman" w:hAnsi="Times New Roman"/>
                  <w:sz w:val="24"/>
                  <w:szCs w:val="24"/>
                </w:rPr>
                <w:delText>«</w:delText>
              </w:r>
              <w:r w:rsidRPr="00EB23B6" w:rsidDel="00E13531">
                <w:rPr>
                  <w:rFonts w:ascii="Times New Roman" w:hAnsi="Times New Roman"/>
                  <w:sz w:val="24"/>
                  <w:szCs w:val="24"/>
                </w:rPr>
                <w:delText>Исследование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применения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антибиотиков, антисептиков и дезинфицирующих средств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».</w:delText>
              </w:r>
            </w:del>
          </w:p>
        </w:tc>
        <w:tc>
          <w:tcPr>
            <w:tcW w:w="4231" w:type="dxa"/>
            <w:gridSpan w:val="4"/>
            <w:tcPrChange w:id="1013" w:author="Айгуль Талипова" w:date="2024-05-04T00:12:00Z" w16du:dateUtc="2024-05-03T18:12:00Z">
              <w:tcPr>
                <w:tcW w:w="4231" w:type="dxa"/>
                <w:gridSpan w:val="7"/>
              </w:tcPr>
            </w:tcPrChange>
          </w:tcPr>
          <w:p w14:paraId="47FCA947" w14:textId="75D75407" w:rsidR="00C62459" w:rsidDel="00E13531" w:rsidRDefault="00C62459" w:rsidP="00C62459">
            <w:pPr>
              <w:rPr>
                <w:del w:id="1014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15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7.4.3.3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описывать применение антибиотиков, антисептиков и дезинфицирующих средств</w:delText>
              </w:r>
            </w:del>
          </w:p>
        </w:tc>
        <w:tc>
          <w:tcPr>
            <w:tcW w:w="1391" w:type="dxa"/>
            <w:gridSpan w:val="10"/>
            <w:tcPrChange w:id="1016" w:author="Айгуль Талипова" w:date="2024-05-04T00:12:00Z" w16du:dateUtc="2024-05-03T18:12:00Z">
              <w:tcPr>
                <w:tcW w:w="1391" w:type="dxa"/>
                <w:gridSpan w:val="13"/>
              </w:tcPr>
            </w:tcPrChange>
          </w:tcPr>
          <w:p w14:paraId="42F6F284" w14:textId="2FB3860D" w:rsidR="00C62459" w:rsidDel="00E13531" w:rsidRDefault="00C62459" w:rsidP="00C62459">
            <w:pPr>
              <w:rPr>
                <w:del w:id="1017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18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381" w:type="dxa"/>
            <w:gridSpan w:val="6"/>
            <w:tcPrChange w:id="1019" w:author="Айгуль Талипова" w:date="2024-05-04T00:12:00Z" w16du:dateUtc="2024-05-03T18:12:00Z">
              <w:tcPr>
                <w:tcW w:w="381" w:type="dxa"/>
                <w:gridSpan w:val="11"/>
              </w:tcPr>
            </w:tcPrChange>
          </w:tcPr>
          <w:p w14:paraId="31A74F40" w14:textId="152A5DDE" w:rsidR="00C62459" w:rsidDel="00E13531" w:rsidRDefault="00C62459" w:rsidP="00C62459">
            <w:pPr>
              <w:rPr>
                <w:del w:id="1020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PrChange w:id="1021" w:author="Айгуль Талипова" w:date="2024-05-04T00:12:00Z" w16du:dateUtc="2024-05-03T18:12:00Z">
              <w:tcPr>
                <w:tcW w:w="1501" w:type="dxa"/>
                <w:gridSpan w:val="8"/>
              </w:tcPr>
            </w:tcPrChange>
          </w:tcPr>
          <w:p w14:paraId="6AF7665A" w14:textId="155FC985" w:rsidR="00C62459" w:rsidDel="00E13531" w:rsidRDefault="00C62459" w:rsidP="00C62459">
            <w:pPr>
              <w:rPr>
                <w:del w:id="1022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7421B622" w14:textId="5EC4B095" w:rsidTr="00E13531">
        <w:trPr>
          <w:del w:id="1023" w:author="Айгуль Талипова" w:date="2024-05-04T00:13:00Z" w16du:dateUtc="2024-05-03T18:13:00Z"/>
          <w:trPrChange w:id="1024" w:author="Айгуль Талипова" w:date="2024-05-04T00:12:00Z" w16du:dateUtc="2024-05-03T18:12:00Z">
            <w:trPr>
              <w:gridAfter w:val="0"/>
              <w:wAfter w:w="179" w:type="dxa"/>
            </w:trPr>
          </w:trPrChange>
        </w:trPr>
        <w:tc>
          <w:tcPr>
            <w:tcW w:w="2591" w:type="dxa"/>
            <w:gridSpan w:val="5"/>
            <w:hideMark/>
            <w:tcPrChange w:id="1025" w:author="Айгуль Талипова" w:date="2024-05-04T00:12:00Z" w16du:dateUtc="2024-05-03T18:12:00Z">
              <w:tcPr>
                <w:tcW w:w="2591" w:type="dxa"/>
                <w:gridSpan w:val="11"/>
                <w:hideMark/>
              </w:tcPr>
            </w:tcPrChange>
          </w:tcPr>
          <w:p w14:paraId="422BC8E4" w14:textId="454622C1" w:rsidR="00C62459" w:rsidDel="00E13531" w:rsidRDefault="00C62459" w:rsidP="00C62459">
            <w:pPr>
              <w:rPr>
                <w:del w:id="1026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236" w:type="dxa"/>
            <w:tcPrChange w:id="1027" w:author="Айгуль Талипова" w:date="2024-05-04T00:12:00Z" w16du:dateUtc="2024-05-03T18:12:00Z">
              <w:tcPr>
                <w:tcW w:w="236" w:type="dxa"/>
              </w:tcPr>
            </w:tcPrChange>
          </w:tcPr>
          <w:p w14:paraId="2FDBB931" w14:textId="2EB017F0" w:rsidR="00C62459" w:rsidDel="00E13531" w:rsidRDefault="00C62459" w:rsidP="00C62459">
            <w:pPr>
              <w:rPr>
                <w:del w:id="1028" w:author="Айгуль Талипова" w:date="2024-05-04T00:13:00Z" w16du:dateUtc="2024-05-03T18:13:00Z"/>
                <w:rFonts w:ascii="Times New Roman" w:eastAsia="MS Minngs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tcPrChange w:id="1029" w:author="Айгуль Талипова" w:date="2024-05-04T00:12:00Z" w16du:dateUtc="2024-05-03T18:12:00Z">
              <w:tcPr>
                <w:tcW w:w="4111" w:type="dxa"/>
                <w:gridSpan w:val="9"/>
              </w:tcPr>
            </w:tcPrChange>
          </w:tcPr>
          <w:p w14:paraId="24C6A3C1" w14:textId="34931327" w:rsidR="00C62459" w:rsidRPr="00B21A4F" w:rsidDel="00E13531" w:rsidRDefault="00C62459" w:rsidP="00C62459">
            <w:pPr>
              <w:ind w:left="33"/>
              <w:rPr>
                <w:del w:id="1030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31" w:author="Айгуль Талипова" w:date="2024-05-04T00:12:00Z" w16du:dateUtc="2024-05-03T18:12:00Z"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Вирусы.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>Особенности строения вирусов как неклеточн</w:delText>
              </w:r>
              <w:r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 xml:space="preserve">ой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>форм</w:delText>
              </w:r>
              <w:r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 xml:space="preserve">ы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>организации</w:delText>
              </w:r>
              <w:r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 xml:space="preserve"> жизни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delText xml:space="preserve">. </w:delText>
              </w:r>
            </w:del>
          </w:p>
        </w:tc>
        <w:tc>
          <w:tcPr>
            <w:tcW w:w="4231" w:type="dxa"/>
            <w:gridSpan w:val="4"/>
            <w:tcPrChange w:id="1032" w:author="Айгуль Талипова" w:date="2024-05-04T00:12:00Z" w16du:dateUtc="2024-05-03T18:12:00Z">
              <w:tcPr>
                <w:tcW w:w="4231" w:type="dxa"/>
                <w:gridSpan w:val="7"/>
              </w:tcPr>
            </w:tcPrChange>
          </w:tcPr>
          <w:p w14:paraId="7384DD2E" w14:textId="09528528" w:rsidR="00C62459" w:rsidDel="00E13531" w:rsidRDefault="00C62459" w:rsidP="00C62459">
            <w:pPr>
              <w:rPr>
                <w:del w:id="1033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34" w:author="Айгуль Талипова" w:date="2024-05-04T00:12:00Z" w16du:dateUtc="2024-05-03T18:12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7.4.3.4</w:delText>
              </w:r>
              <w:r w:rsidDel="00E13531">
                <w:rPr>
                  <w:rFonts w:ascii="Times New Roman" w:hAnsi="Times New Roman"/>
                  <w:sz w:val="24"/>
                  <w:szCs w:val="24"/>
                  <w:lang w:val="kk-KZ"/>
                </w:rPr>
                <w:delText xml:space="preserve"> -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 xml:space="preserve"> 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>объясн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я</w:delText>
              </w:r>
              <w:r w:rsidRPr="00B21A4F" w:rsidDel="00E13531">
                <w:rPr>
                  <w:rFonts w:ascii="Times New Roman" w:hAnsi="Times New Roman"/>
                  <w:sz w:val="24"/>
                  <w:szCs w:val="24"/>
                </w:rPr>
                <w:delText xml:space="preserve">ть </w:delText>
              </w:r>
              <w:r w:rsidDel="00E13531">
                <w:rPr>
                  <w:rFonts w:ascii="Times New Roman" w:hAnsi="Times New Roman"/>
                  <w:sz w:val="24"/>
                  <w:szCs w:val="24"/>
                </w:rPr>
                <w:delText>принадлежность вирусов к неклеточной форме жизни</w:delText>
              </w:r>
            </w:del>
          </w:p>
        </w:tc>
        <w:tc>
          <w:tcPr>
            <w:tcW w:w="1391" w:type="dxa"/>
            <w:gridSpan w:val="10"/>
            <w:tcPrChange w:id="1035" w:author="Айгуль Талипова" w:date="2024-05-04T00:12:00Z" w16du:dateUtc="2024-05-03T18:12:00Z">
              <w:tcPr>
                <w:tcW w:w="1391" w:type="dxa"/>
                <w:gridSpan w:val="13"/>
              </w:tcPr>
            </w:tcPrChange>
          </w:tcPr>
          <w:p w14:paraId="4B262525" w14:textId="2E3F8C6B" w:rsidR="00C62459" w:rsidDel="00E13531" w:rsidRDefault="00C62459" w:rsidP="00C62459">
            <w:pPr>
              <w:rPr>
                <w:del w:id="1036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37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  <w:p w14:paraId="116BEAF7" w14:textId="56FAC2E8" w:rsidR="00C62459" w:rsidDel="00E13531" w:rsidRDefault="00C62459" w:rsidP="00C62459">
            <w:pPr>
              <w:rPr>
                <w:del w:id="1038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dxa"/>
            <w:gridSpan w:val="6"/>
            <w:tcPrChange w:id="1039" w:author="Айгуль Талипова" w:date="2024-05-04T00:12:00Z" w16du:dateUtc="2024-05-03T18:12:00Z">
              <w:tcPr>
                <w:tcW w:w="381" w:type="dxa"/>
                <w:gridSpan w:val="11"/>
              </w:tcPr>
            </w:tcPrChange>
          </w:tcPr>
          <w:p w14:paraId="3018CF38" w14:textId="6D14168B" w:rsidR="00C62459" w:rsidDel="00E13531" w:rsidRDefault="00C62459" w:rsidP="00C62459">
            <w:pPr>
              <w:rPr>
                <w:del w:id="1040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8" w:type="dxa"/>
            <w:gridSpan w:val="2"/>
            <w:tcPrChange w:id="1041" w:author="Айгуль Талипова" w:date="2024-05-04T00:12:00Z" w16du:dateUtc="2024-05-03T18:12:00Z">
              <w:tcPr>
                <w:tcW w:w="1501" w:type="dxa"/>
                <w:gridSpan w:val="8"/>
              </w:tcPr>
            </w:tcPrChange>
          </w:tcPr>
          <w:p w14:paraId="1AA19AE5" w14:textId="36B1D1A6" w:rsidR="00C62459" w:rsidDel="00E13531" w:rsidRDefault="00C62459" w:rsidP="00C62459">
            <w:pPr>
              <w:rPr>
                <w:del w:id="1042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0F004932" w14:textId="25B8B0D5" w:rsidTr="006C13CC">
        <w:trPr>
          <w:gridAfter w:val="3"/>
          <w:wAfter w:w="1913" w:type="dxa"/>
          <w:del w:id="1043" w:author="Айгуль Талипова" w:date="2024-05-04T00:13:00Z" w16du:dateUtc="2024-05-03T18:13:00Z"/>
          <w:trPrChange w:id="1044" w:author="Айгуль Талипова" w:date="2024-05-04T00:01:00Z" w16du:dateUtc="2024-05-03T18:01:00Z">
            <w:trPr>
              <w:gridAfter w:val="3"/>
              <w:wAfter w:w="1823" w:type="dxa"/>
            </w:trPr>
          </w:trPrChange>
        </w:trPr>
        <w:tc>
          <w:tcPr>
            <w:tcW w:w="2591" w:type="dxa"/>
            <w:gridSpan w:val="5"/>
            <w:tcPrChange w:id="1045" w:author="Айгуль Талипова" w:date="2024-05-04T00:01:00Z" w16du:dateUtc="2024-05-03T18:01:00Z">
              <w:tcPr>
                <w:tcW w:w="2591" w:type="dxa"/>
                <w:gridSpan w:val="11"/>
              </w:tcPr>
            </w:tcPrChange>
          </w:tcPr>
          <w:p w14:paraId="4C551D3A" w14:textId="26A4CC8C" w:rsidR="00C62459" w:rsidRPr="00995A03" w:rsidDel="00E13531" w:rsidRDefault="00C62459" w:rsidP="00C62459">
            <w:pPr>
              <w:rPr>
                <w:del w:id="1046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  <w:ins w:id="1047" w:author="Assel Zhakibayeva" w:date="2017-09-07T09:42:00Z">
              <w:del w:id="1048" w:author="Айгуль Талипова" w:date="2024-05-04T00:13:00Z" w16du:dateUtc="2024-05-03T18:13:00Z">
                <w:r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>С</w:delText>
                </w:r>
                <w:r w:rsidRPr="006C11AE"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>уммативное оценивание</w:delText>
                </w:r>
                <w:r w:rsidDel="00E13531">
                  <w:rPr>
                    <w:rFonts w:ascii="Times New Roman" w:hAnsi="Times New Roman"/>
                    <w:b/>
                    <w:sz w:val="24"/>
                    <w:szCs w:val="24"/>
                  </w:rPr>
                  <w:delText xml:space="preserve"> за четверть</w:delText>
                </w:r>
              </w:del>
            </w:ins>
            <w:del w:id="1049" w:author="Айгуль Талипова" w:date="2024-05-04T00:13:00Z" w16du:dateUtc="2024-05-03T18:13:00Z">
              <w:r w:rsidRPr="00995A03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Внутреннее суммативное оценивание</w:delText>
              </w:r>
            </w:del>
          </w:p>
        </w:tc>
        <w:tc>
          <w:tcPr>
            <w:tcW w:w="9114" w:type="dxa"/>
            <w:gridSpan w:val="11"/>
            <w:tcPrChange w:id="1050" w:author="Айгуль Талипова" w:date="2024-05-04T00:01:00Z" w16du:dateUtc="2024-05-03T18:01:00Z">
              <w:tcPr>
                <w:tcW w:w="9116" w:type="dxa"/>
                <w:gridSpan w:val="18"/>
              </w:tcPr>
            </w:tcPrChange>
          </w:tcPr>
          <w:p w14:paraId="1AEE94E8" w14:textId="1B47DE32" w:rsidR="00C62459" w:rsidRPr="00995A03" w:rsidDel="00E13531" w:rsidRDefault="00C62459" w:rsidP="00C62459">
            <w:pPr>
              <w:rPr>
                <w:del w:id="1051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" w:type="dxa"/>
            <w:gridSpan w:val="6"/>
            <w:tcPrChange w:id="1052" w:author="Айгуль Талипова" w:date="2024-05-04T00:01:00Z" w16du:dateUtc="2024-05-03T18:01:00Z">
              <w:tcPr>
                <w:tcW w:w="609" w:type="dxa"/>
                <w:gridSpan w:val="9"/>
              </w:tcPr>
            </w:tcPrChange>
          </w:tcPr>
          <w:p w14:paraId="784F230B" w14:textId="0CA1856D" w:rsidR="00C62459" w:rsidDel="00E13531" w:rsidRDefault="00C62459" w:rsidP="00C62459">
            <w:pPr>
              <w:rPr>
                <w:del w:id="1053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  <w:del w:id="1054" w:author="Айгуль Талипова" w:date="2024-05-04T00:13:00Z" w16du:dateUtc="2024-05-03T18:13:00Z">
              <w:r w:rsidDel="00E13531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46" w:type="dxa"/>
            <w:gridSpan w:val="3"/>
            <w:tcPrChange w:id="1055" w:author="Айгуль Талипова" w:date="2024-05-04T00:01:00Z" w16du:dateUtc="2024-05-03T18:01:00Z">
              <w:tcPr>
                <w:tcW w:w="246" w:type="dxa"/>
                <w:gridSpan w:val="3"/>
              </w:tcPr>
            </w:tcPrChange>
          </w:tcPr>
          <w:p w14:paraId="574A4A5D" w14:textId="2B886504" w:rsidR="00C62459" w:rsidDel="00E13531" w:rsidRDefault="00C62459" w:rsidP="00C62459">
            <w:pPr>
              <w:rPr>
                <w:del w:id="1056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5"/>
            <w:tcPrChange w:id="1057" w:author="Айгуль Талипова" w:date="2024-05-04T00:01:00Z" w16du:dateUtc="2024-05-03T18:01:00Z">
              <w:tcPr>
                <w:tcW w:w="236" w:type="dxa"/>
                <w:gridSpan w:val="9"/>
              </w:tcPr>
            </w:tcPrChange>
          </w:tcPr>
          <w:p w14:paraId="176EC15E" w14:textId="2A9809B2" w:rsidR="00C62459" w:rsidDel="00E13531" w:rsidRDefault="00C62459" w:rsidP="00C62459">
            <w:pPr>
              <w:rPr>
                <w:del w:id="1058" w:author="Айгуль Талипова" w:date="2024-05-04T00:13:00Z" w16du:dateUtc="2024-05-03T18:13:00Z"/>
                <w:rFonts w:ascii="Times New Roman" w:hAnsi="Times New Roman"/>
                <w:sz w:val="24"/>
                <w:szCs w:val="24"/>
              </w:rPr>
            </w:pPr>
          </w:p>
        </w:tc>
      </w:tr>
      <w:tr w:rsidR="00C62459" w:rsidDel="00E13531" w14:paraId="2E703F76" w14:textId="0099355E" w:rsidTr="006C13CC">
        <w:trPr>
          <w:gridAfter w:val="3"/>
          <w:wAfter w:w="1913" w:type="dxa"/>
          <w:del w:id="1059" w:author="Айгуль Талипова" w:date="2024-05-04T00:13:00Z" w16du:dateUtc="2024-05-03T18:13:00Z"/>
        </w:trPr>
        <w:tc>
          <w:tcPr>
            <w:tcW w:w="11705" w:type="dxa"/>
            <w:gridSpan w:val="16"/>
          </w:tcPr>
          <w:p w14:paraId="1904C1BB" w14:textId="627E5115" w:rsidR="00C62459" w:rsidRPr="00995A03" w:rsidDel="00E13531" w:rsidRDefault="00C62459" w:rsidP="00C62459">
            <w:pPr>
              <w:rPr>
                <w:del w:id="1060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  <w:del w:id="1061" w:author="Айгуль Талипова" w:date="2024-05-04T00:13:00Z" w16du:dateUtc="2024-05-03T18:13:00Z">
              <w:r w:rsidRPr="00995A03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Всего за четверть</w:delText>
              </w:r>
            </w:del>
          </w:p>
        </w:tc>
        <w:tc>
          <w:tcPr>
            <w:tcW w:w="609" w:type="dxa"/>
            <w:gridSpan w:val="6"/>
          </w:tcPr>
          <w:p w14:paraId="6688F01C" w14:textId="5707DAA7" w:rsidR="00C62459" w:rsidRPr="005C4B7B" w:rsidDel="00E13531" w:rsidRDefault="00C62459" w:rsidP="00C62459">
            <w:pPr>
              <w:rPr>
                <w:del w:id="1062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  <w:del w:id="1063" w:author="Айгуль Талипова" w:date="2024-05-04T00:13:00Z" w16du:dateUtc="2024-05-03T18:13:00Z">
              <w:r w:rsidRPr="005C4B7B" w:rsidDel="00E13531">
                <w:rPr>
                  <w:rFonts w:ascii="Times New Roman" w:hAnsi="Times New Roman"/>
                  <w:b/>
                  <w:sz w:val="24"/>
                  <w:szCs w:val="24"/>
                </w:rPr>
                <w:delText>16</w:delText>
              </w:r>
            </w:del>
          </w:p>
        </w:tc>
        <w:tc>
          <w:tcPr>
            <w:tcW w:w="246" w:type="dxa"/>
            <w:gridSpan w:val="3"/>
          </w:tcPr>
          <w:p w14:paraId="4EA96BEC" w14:textId="635C0CBC" w:rsidR="00C62459" w:rsidRPr="005C4B7B" w:rsidDel="00E13531" w:rsidRDefault="00C62459" w:rsidP="00C62459">
            <w:pPr>
              <w:rPr>
                <w:del w:id="1064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5"/>
          </w:tcPr>
          <w:p w14:paraId="19981DBC" w14:textId="5D6180DB" w:rsidR="00C62459" w:rsidRPr="005C4B7B" w:rsidDel="00E13531" w:rsidRDefault="00C62459" w:rsidP="00C62459">
            <w:pPr>
              <w:rPr>
                <w:del w:id="1065" w:author="Айгуль Талипова" w:date="2024-05-04T00:13:00Z" w16du:dateUtc="2024-05-03T18:13:00Z"/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33F4AD1" w14:textId="77777777" w:rsidR="006C11AE" w:rsidRDefault="006C11AE"/>
    <w:p w14:paraId="4E25E933" w14:textId="77777777" w:rsidR="00995A03" w:rsidRDefault="00995A03"/>
    <w:p w14:paraId="1F7028FD" w14:textId="77777777" w:rsidR="00995A03" w:rsidRDefault="00995A03"/>
    <w:sectPr w:rsidR="00995A03" w:rsidSect="00BA0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,Calib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AC0B5D"/>
    <w:multiLevelType w:val="hybridMultilevel"/>
    <w:tmpl w:val="E08E3B20"/>
    <w:lvl w:ilvl="0" w:tplc="9774C64A">
      <w:start w:val="1"/>
      <w:numFmt w:val="bullet"/>
      <w:pStyle w:val="Bulletsty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363808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Айгуль Талипова">
    <w15:presenceInfo w15:providerId="Windows Live" w15:userId="a73cc4fdd08978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1AE"/>
    <w:rsid w:val="000A11C4"/>
    <w:rsid w:val="000C5424"/>
    <w:rsid w:val="001057F7"/>
    <w:rsid w:val="00110F8E"/>
    <w:rsid w:val="0012053F"/>
    <w:rsid w:val="0016062E"/>
    <w:rsid w:val="00241362"/>
    <w:rsid w:val="002F6A05"/>
    <w:rsid w:val="004357FA"/>
    <w:rsid w:val="00464501"/>
    <w:rsid w:val="00566563"/>
    <w:rsid w:val="005C4B7B"/>
    <w:rsid w:val="005E19D2"/>
    <w:rsid w:val="006A3CC9"/>
    <w:rsid w:val="006C11AE"/>
    <w:rsid w:val="006C13CC"/>
    <w:rsid w:val="007E69E6"/>
    <w:rsid w:val="00825AD0"/>
    <w:rsid w:val="008726C6"/>
    <w:rsid w:val="008E7D50"/>
    <w:rsid w:val="0096333A"/>
    <w:rsid w:val="00995A03"/>
    <w:rsid w:val="00A23849"/>
    <w:rsid w:val="00AB374B"/>
    <w:rsid w:val="00BA0BDF"/>
    <w:rsid w:val="00BB1216"/>
    <w:rsid w:val="00BC24D2"/>
    <w:rsid w:val="00BE24BB"/>
    <w:rsid w:val="00C2040C"/>
    <w:rsid w:val="00C62459"/>
    <w:rsid w:val="00C96642"/>
    <w:rsid w:val="00CF0804"/>
    <w:rsid w:val="00E13531"/>
    <w:rsid w:val="00F45091"/>
    <w:rsid w:val="00F7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E48A"/>
  <w15:docId w15:val="{837EC565-8AF9-4519-A3B8-A5E38363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C11AE"/>
  </w:style>
  <w:style w:type="paragraph" w:customStyle="1" w:styleId="Bulletstyle1">
    <w:name w:val="Bullet style 1"/>
    <w:basedOn w:val="a"/>
    <w:link w:val="Bulletstyle1Char"/>
    <w:uiPriority w:val="99"/>
    <w:rsid w:val="006C11AE"/>
    <w:pPr>
      <w:numPr>
        <w:numId w:val="1"/>
      </w:numPr>
      <w:tabs>
        <w:tab w:val="left" w:pos="284"/>
        <w:tab w:val="left" w:pos="426"/>
      </w:tabs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Bulletstyle1Char">
    <w:name w:val="Bullet style 1 Char"/>
    <w:link w:val="Bulletstyle1"/>
    <w:uiPriority w:val="99"/>
    <w:locked/>
    <w:rsid w:val="006C11AE"/>
    <w:rPr>
      <w:rFonts w:ascii="Arial" w:eastAsia="Times New Roman" w:hAnsi="Arial" w:cs="Times New Roman"/>
      <w:sz w:val="20"/>
      <w:szCs w:val="24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566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563"/>
    <w:rPr>
      <w:rFonts w:ascii="Tahoma" w:hAnsi="Tahoma" w:cs="Tahoma"/>
      <w:sz w:val="16"/>
      <w:szCs w:val="16"/>
    </w:rPr>
  </w:style>
  <w:style w:type="paragraph" w:styleId="a5">
    <w:name w:val="Revision"/>
    <w:hidden/>
    <w:uiPriority w:val="99"/>
    <w:semiHidden/>
    <w:rsid w:val="0016062E"/>
    <w:pPr>
      <w:spacing w:after="0" w:line="240" w:lineRule="auto"/>
    </w:pPr>
  </w:style>
  <w:style w:type="table" w:styleId="a6">
    <w:name w:val="Table Grid"/>
    <w:basedOn w:val="a1"/>
    <w:uiPriority w:val="59"/>
    <w:rsid w:val="0016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7056E-FCF5-4CED-8D80-442C2B8A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2757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Assel Zhakibayeva</dc:creator>
  <cp:lastModifiedBy>Айгуль Талипова</cp:lastModifiedBy>
  <cp:revision>17</cp:revision>
  <dcterms:created xsi:type="dcterms:W3CDTF">2017-09-07T03:20:00Z</dcterms:created>
  <dcterms:modified xsi:type="dcterms:W3CDTF">2024-05-03T18:51:00Z</dcterms:modified>
</cp:coreProperties>
</file>